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471DB2" w14:textId="0C3DFEAC" w:rsidR="00B32003" w:rsidRPr="00B32003" w:rsidRDefault="006B1227" w:rsidP="00A47DE0">
      <w:pPr>
        <w:spacing w:before="100" w:beforeAutospacing="1" w:after="100" w:afterAutospacing="1"/>
        <w:rPr>
          <w:ins w:id="0" w:author="Jonathan Russell" w:date="2021-06-29T10:39:00Z"/>
          <w:rFonts w:ascii="Times New Roman" w:eastAsia="Times New Roman" w:hAnsi="Times New Roman" w:cs="Times New Roman"/>
          <w:sz w:val="22"/>
          <w:szCs w:val="22"/>
        </w:rPr>
      </w:pPr>
      <w:commentRangeStart w:id="1"/>
      <w:ins w:id="2" w:author="Jonathan Russell" w:date="2021-06-29T14:03:00Z">
        <w:r>
          <w:rPr>
            <w:rFonts w:ascii="Times New Roman" w:eastAsia="Times New Roman" w:hAnsi="Times New Roman" w:cs="Times New Roman"/>
            <w:sz w:val="22"/>
            <w:szCs w:val="22"/>
          </w:rPr>
          <w:t>Jonathan Russell</w:t>
        </w:r>
      </w:ins>
      <w:ins w:id="3" w:author="Jonathan Russell" w:date="2021-06-29T14:06:00Z">
        <w:r>
          <w:rPr>
            <w:rFonts w:ascii="Times New Roman" w:eastAsia="Times New Roman" w:hAnsi="Times New Roman" w:cs="Times New Roman"/>
            <w:sz w:val="22"/>
            <w:szCs w:val="22"/>
          </w:rPr>
          <w:t xml:space="preserve"> (</w:t>
        </w:r>
      </w:ins>
      <w:ins w:id="4" w:author="Jonathan Russell" w:date="2021-06-29T14:07:00Z">
        <w:r>
          <w:rPr>
            <w:rFonts w:ascii="Times New Roman" w:eastAsia="Times New Roman" w:hAnsi="Times New Roman" w:cs="Times New Roman"/>
            <w:sz w:val="22"/>
            <w:szCs w:val="22"/>
          </w:rPr>
          <w:t>b. 1979) creates</w:t>
        </w:r>
      </w:ins>
      <w:ins w:id="5" w:author="Jonathan Russell" w:date="2021-06-29T14:03:00Z">
        <w:r>
          <w:rPr>
            <w:rFonts w:ascii="Times New Roman" w:eastAsia="Times New Roman" w:hAnsi="Times New Roman" w:cs="Times New Roman"/>
            <w:sz w:val="22"/>
            <w:szCs w:val="22"/>
          </w:rPr>
          <w:t xml:space="preserve"> music </w:t>
        </w:r>
      </w:ins>
      <w:ins w:id="6" w:author="Jonathan Russell" w:date="2021-06-29T14:12:00Z">
        <w:r w:rsidR="00A47DE0">
          <w:rPr>
            <w:rFonts w:ascii="Times New Roman" w:eastAsia="Times New Roman" w:hAnsi="Times New Roman" w:cs="Times New Roman"/>
            <w:sz w:val="22"/>
            <w:szCs w:val="22"/>
          </w:rPr>
          <w:t>by</w:t>
        </w:r>
      </w:ins>
      <w:ins w:id="7" w:author="Jonathan Russell" w:date="2021-06-29T14:04:00Z">
        <w:r>
          <w:rPr>
            <w:rFonts w:ascii="Times New Roman" w:eastAsia="Times New Roman" w:hAnsi="Times New Roman" w:cs="Times New Roman"/>
            <w:sz w:val="22"/>
            <w:szCs w:val="22"/>
          </w:rPr>
          <w:t xml:space="preserve"> turns tender and fierce, playful and </w:t>
        </w:r>
      </w:ins>
      <w:ins w:id="8" w:author="Jonathan Russell" w:date="2021-06-29T14:13:00Z">
        <w:r w:rsidR="00A47DE0">
          <w:rPr>
            <w:rFonts w:ascii="Times New Roman" w:eastAsia="Times New Roman" w:hAnsi="Times New Roman" w:cs="Times New Roman"/>
            <w:sz w:val="22"/>
            <w:szCs w:val="22"/>
          </w:rPr>
          <w:t>profound</w:t>
        </w:r>
      </w:ins>
      <w:ins w:id="9" w:author="Jonathan Russell" w:date="2021-06-29T14:04:00Z">
        <w:r>
          <w:rPr>
            <w:rFonts w:ascii="Times New Roman" w:eastAsia="Times New Roman" w:hAnsi="Times New Roman" w:cs="Times New Roman"/>
            <w:sz w:val="22"/>
            <w:szCs w:val="22"/>
          </w:rPr>
          <w:t xml:space="preserve">, </w:t>
        </w:r>
      </w:ins>
      <w:ins w:id="10" w:author="Jonathan Russell" w:date="2021-06-29T14:05:00Z">
        <w:r>
          <w:rPr>
            <w:rFonts w:ascii="Times New Roman" w:eastAsia="Times New Roman" w:hAnsi="Times New Roman" w:cs="Times New Roman"/>
            <w:sz w:val="22"/>
            <w:szCs w:val="22"/>
          </w:rPr>
          <w:t xml:space="preserve">raw and refined, </w:t>
        </w:r>
      </w:ins>
      <w:ins w:id="11" w:author="Jonathan Russell" w:date="2021-06-29T14:04:00Z">
        <w:r>
          <w:rPr>
            <w:rFonts w:ascii="Times New Roman" w:eastAsia="Times New Roman" w:hAnsi="Times New Roman" w:cs="Times New Roman"/>
            <w:sz w:val="22"/>
            <w:szCs w:val="22"/>
          </w:rPr>
          <w:t>propulsive and still.</w:t>
        </w:r>
      </w:ins>
      <w:ins w:id="12" w:author="Jonathan Russell" w:date="2021-06-29T14:07:00Z">
        <w:r>
          <w:rPr>
            <w:rFonts w:ascii="Times New Roman" w:eastAsia="Times New Roman" w:hAnsi="Times New Roman" w:cs="Times New Roman"/>
            <w:sz w:val="22"/>
            <w:szCs w:val="22"/>
          </w:rPr>
          <w:t xml:space="preserve"> </w:t>
        </w:r>
      </w:ins>
      <w:ins w:id="13" w:author="Jonathan Russell" w:date="2021-06-29T14:14:00Z">
        <w:r w:rsidR="00A47DE0">
          <w:rPr>
            <w:rFonts w:ascii="Times New Roman" w:eastAsia="Times New Roman" w:hAnsi="Times New Roman" w:cs="Times New Roman"/>
            <w:sz w:val="22"/>
            <w:szCs w:val="22"/>
          </w:rPr>
          <w:t>I</w:t>
        </w:r>
      </w:ins>
      <w:ins w:id="14" w:author="Jonathan Russell" w:date="2021-06-29T14:15:00Z">
        <w:r w:rsidR="00A47DE0">
          <w:rPr>
            <w:rFonts w:ascii="Times New Roman" w:eastAsia="Times New Roman" w:hAnsi="Times New Roman" w:cs="Times New Roman"/>
            <w:sz w:val="22"/>
            <w:szCs w:val="22"/>
          </w:rPr>
          <w:t>n his work, h</w:t>
        </w:r>
      </w:ins>
      <w:ins w:id="15" w:author="Jonathan Russell" w:date="2021-06-29T14:12:00Z">
        <w:r w:rsidR="00A47DE0">
          <w:rPr>
            <w:rFonts w:ascii="Times New Roman" w:eastAsia="Times New Roman" w:hAnsi="Times New Roman" w:cs="Times New Roman"/>
            <w:sz w:val="22"/>
            <w:szCs w:val="22"/>
          </w:rPr>
          <w:t xml:space="preserve">e </w:t>
        </w:r>
      </w:ins>
      <w:ins w:id="16" w:author="Jonathan Russell" w:date="2021-06-29T14:14:00Z">
        <w:r w:rsidR="00A47DE0">
          <w:rPr>
            <w:rFonts w:ascii="Times New Roman" w:eastAsia="Times New Roman" w:hAnsi="Times New Roman" w:cs="Times New Roman"/>
            <w:sz w:val="22"/>
            <w:szCs w:val="22"/>
          </w:rPr>
          <w:t xml:space="preserve">seeks to embody </w:t>
        </w:r>
      </w:ins>
      <w:ins w:id="17" w:author="Jonathan Russell" w:date="2021-06-29T14:18:00Z">
        <w:r w:rsidR="00A47DE0">
          <w:rPr>
            <w:rFonts w:ascii="Times New Roman" w:eastAsia="Times New Roman" w:hAnsi="Times New Roman" w:cs="Times New Roman"/>
            <w:sz w:val="22"/>
            <w:szCs w:val="22"/>
          </w:rPr>
          <w:t xml:space="preserve">and express </w:t>
        </w:r>
      </w:ins>
      <w:ins w:id="18" w:author="Jonathan Russell" w:date="2021-06-29T14:14:00Z">
        <w:r w:rsidR="00A47DE0">
          <w:rPr>
            <w:rFonts w:ascii="Times New Roman" w:eastAsia="Times New Roman" w:hAnsi="Times New Roman" w:cs="Times New Roman"/>
            <w:sz w:val="22"/>
            <w:szCs w:val="22"/>
          </w:rPr>
          <w:t>the full range of human experience</w:t>
        </w:r>
      </w:ins>
      <w:ins w:id="19" w:author="Jonathan Russell" w:date="2021-06-29T14:19:00Z">
        <w:r w:rsidR="00A47DE0">
          <w:rPr>
            <w:rFonts w:ascii="Times New Roman" w:eastAsia="Times New Roman" w:hAnsi="Times New Roman" w:cs="Times New Roman"/>
            <w:sz w:val="22"/>
            <w:szCs w:val="22"/>
          </w:rPr>
          <w:t xml:space="preserve"> in a way that speaks directly to people’s hearts</w:t>
        </w:r>
      </w:ins>
      <w:ins w:id="20" w:author="Jonathan Russell" w:date="2021-06-29T14:22:00Z">
        <w:r w:rsidR="00F7116D">
          <w:rPr>
            <w:rFonts w:ascii="Times New Roman" w:eastAsia="Times New Roman" w:hAnsi="Times New Roman" w:cs="Times New Roman"/>
            <w:sz w:val="22"/>
            <w:szCs w:val="22"/>
          </w:rPr>
          <w:t>, minds,</w:t>
        </w:r>
      </w:ins>
      <w:ins w:id="21" w:author="Jonathan Russell" w:date="2021-06-29T14:19:00Z">
        <w:r w:rsidR="00A47DE0">
          <w:rPr>
            <w:rFonts w:ascii="Times New Roman" w:eastAsia="Times New Roman" w:hAnsi="Times New Roman" w:cs="Times New Roman"/>
            <w:sz w:val="22"/>
            <w:szCs w:val="22"/>
          </w:rPr>
          <w:t xml:space="preserve"> and bodies</w:t>
        </w:r>
      </w:ins>
      <w:ins w:id="22" w:author="Jonathan Russell" w:date="2021-06-29T14:21:00Z">
        <w:r w:rsidR="00A47DE0">
          <w:rPr>
            <w:rFonts w:ascii="Times New Roman" w:eastAsia="Times New Roman" w:hAnsi="Times New Roman" w:cs="Times New Roman"/>
            <w:sz w:val="22"/>
            <w:szCs w:val="22"/>
          </w:rPr>
          <w:t xml:space="preserve">. </w:t>
        </w:r>
      </w:ins>
      <w:moveFromRangeStart w:id="23" w:author="Jonathan Russell" w:date="2021-06-29T11:43:00Z" w:name="move75859449"/>
      <w:moveFrom w:id="24" w:author="Jonathan Russell" w:date="2021-06-29T11:43:00Z">
        <w:del w:id="25" w:author="Jonathan Russell" w:date="2021-06-29T14:12:00Z">
          <w:r w:rsidR="005E3457" w:rsidDel="00A47DE0">
            <w:rPr>
              <w:rFonts w:ascii="Times New Roman" w:eastAsia="Times New Roman" w:hAnsi="Times New Roman" w:cs="Times New Roman"/>
              <w:sz w:val="22"/>
              <w:szCs w:val="22"/>
            </w:rPr>
            <w:delText xml:space="preserve">Jonathan Russell (b. 1979) </w:delText>
          </w:r>
        </w:del>
      </w:moveFrom>
      <w:moveFromRangeEnd w:id="23"/>
      <w:moveToRangeStart w:id="26" w:author="Jonathan Russell" w:date="2021-06-29T11:43:00Z" w:name="move75859449"/>
      <w:moveTo w:id="27" w:author="Jonathan Russell" w:date="2021-06-29T11:43:00Z">
        <w:del w:id="28" w:author="Jonathan Russell" w:date="2021-06-29T14:12:00Z">
          <w:r w:rsidR="00F52A80" w:rsidDel="00A47DE0">
            <w:rPr>
              <w:rFonts w:ascii="Times New Roman" w:eastAsia="Times New Roman" w:hAnsi="Times New Roman" w:cs="Times New Roman"/>
              <w:sz w:val="22"/>
              <w:szCs w:val="22"/>
            </w:rPr>
            <w:delText xml:space="preserve">Jonathan Russell (b. 1979) </w:delText>
          </w:r>
        </w:del>
      </w:moveTo>
      <w:moveToRangeEnd w:id="26"/>
      <w:commentRangeEnd w:id="1"/>
      <w:r w:rsidR="00BB019A">
        <w:rPr>
          <w:rStyle w:val="CommentReference"/>
        </w:rPr>
        <w:commentReference w:id="1"/>
      </w:r>
    </w:p>
    <w:p w14:paraId="3825454E" w14:textId="4602D796" w:rsidR="0034307B" w:rsidDel="00B32003" w:rsidRDefault="00367A38" w:rsidP="005F2158">
      <w:pPr>
        <w:spacing w:before="100" w:beforeAutospacing="1" w:after="100" w:afterAutospacing="1"/>
        <w:rPr>
          <w:del w:id="29" w:author="Jonathan Russell" w:date="2021-06-29T10:40:00Z"/>
          <w:rFonts w:ascii="Times New Roman" w:eastAsia="Times New Roman" w:hAnsi="Times New Roman" w:cs="Times New Roman"/>
          <w:sz w:val="22"/>
          <w:szCs w:val="22"/>
        </w:rPr>
      </w:pPr>
      <w:ins w:id="30" w:author="Jonathan Russell" w:date="2021-07-08T16:38:00Z">
        <w:r>
          <w:rPr>
            <w:rFonts w:ascii="Times New Roman" w:eastAsia="Times New Roman" w:hAnsi="Times New Roman" w:cs="Times New Roman"/>
            <w:sz w:val="22"/>
            <w:szCs w:val="22"/>
          </w:rPr>
          <w:t xml:space="preserve">While </w:t>
        </w:r>
      </w:ins>
      <w:ins w:id="31" w:author="Jonathan Russell" w:date="2021-07-08T16:39:00Z">
        <w:r>
          <w:rPr>
            <w:rFonts w:ascii="Times New Roman" w:eastAsia="Times New Roman" w:hAnsi="Times New Roman" w:cs="Times New Roman"/>
            <w:sz w:val="22"/>
            <w:szCs w:val="22"/>
          </w:rPr>
          <w:t>he</w:t>
        </w:r>
      </w:ins>
      <w:ins w:id="32" w:author="Jonathan Russell" w:date="2021-07-08T16:38:00Z">
        <w:r>
          <w:rPr>
            <w:rFonts w:ascii="Times New Roman" w:eastAsia="Times New Roman" w:hAnsi="Times New Roman" w:cs="Times New Roman"/>
            <w:sz w:val="22"/>
            <w:szCs w:val="22"/>
          </w:rPr>
          <w:t xml:space="preserve"> composes for all sorts of instruments, </w:t>
        </w:r>
      </w:ins>
      <w:commentRangeStart w:id="33"/>
      <w:del w:id="34" w:author="Jonathan Russell" w:date="2021-06-29T10:40:00Z">
        <w:r w:rsidR="005E3457" w:rsidDel="00B32003">
          <w:rPr>
            <w:rFonts w:ascii="Times New Roman" w:eastAsia="Times New Roman" w:hAnsi="Times New Roman" w:cs="Times New Roman"/>
            <w:sz w:val="22"/>
            <w:szCs w:val="22"/>
          </w:rPr>
          <w:delText xml:space="preserve">believes </w:delText>
        </w:r>
      </w:del>
      <w:del w:id="35" w:author="Jonathan Russell" w:date="2021-06-29T10:28:00Z">
        <w:r w:rsidR="005E3457" w:rsidRPr="0049169A" w:rsidDel="00C02DC0">
          <w:rPr>
            <w:rFonts w:ascii="Times New Roman" w:eastAsia="Times New Roman" w:hAnsi="Times New Roman" w:cs="Times New Roman"/>
            <w:sz w:val="22"/>
            <w:szCs w:val="22"/>
            <w:highlight w:val="yellow"/>
            <w:rPrChange w:id="36" w:author="Alexandra Gardner" w:date="2021-06-07T16:16:00Z">
              <w:rPr>
                <w:rFonts w:ascii="Times New Roman" w:eastAsia="Times New Roman" w:hAnsi="Times New Roman" w:cs="Times New Roman"/>
                <w:sz w:val="22"/>
                <w:szCs w:val="22"/>
              </w:rPr>
            </w:rPrChange>
          </w:rPr>
          <w:delText>deeply</w:delText>
        </w:r>
        <w:r w:rsidR="005E3457" w:rsidDel="00C02DC0">
          <w:rPr>
            <w:rFonts w:ascii="Times New Roman" w:eastAsia="Times New Roman" w:hAnsi="Times New Roman" w:cs="Times New Roman"/>
            <w:sz w:val="22"/>
            <w:szCs w:val="22"/>
          </w:rPr>
          <w:delText xml:space="preserve"> </w:delText>
        </w:r>
      </w:del>
      <w:del w:id="37" w:author="Jonathan Russell" w:date="2021-06-29T10:40:00Z">
        <w:r w:rsidR="005E3457" w:rsidDel="00B32003">
          <w:rPr>
            <w:rFonts w:ascii="Times New Roman" w:eastAsia="Times New Roman" w:hAnsi="Times New Roman" w:cs="Times New Roman"/>
            <w:sz w:val="22"/>
            <w:szCs w:val="22"/>
          </w:rPr>
          <w:delText xml:space="preserve">in the power of creative music-making to </w:delText>
        </w:r>
        <w:r w:rsidR="005F2158" w:rsidDel="00B32003">
          <w:rPr>
            <w:rFonts w:ascii="Times New Roman" w:eastAsia="Times New Roman" w:hAnsi="Times New Roman" w:cs="Times New Roman"/>
            <w:sz w:val="22"/>
            <w:szCs w:val="22"/>
          </w:rPr>
          <w:delText>inspire, move,</w:delText>
        </w:r>
        <w:r w:rsidR="005E3457" w:rsidDel="00B32003">
          <w:rPr>
            <w:rFonts w:ascii="Times New Roman" w:eastAsia="Times New Roman" w:hAnsi="Times New Roman" w:cs="Times New Roman"/>
            <w:sz w:val="22"/>
            <w:szCs w:val="22"/>
          </w:rPr>
          <w:delText xml:space="preserve"> and </w:delText>
        </w:r>
        <w:r w:rsidR="005F2158" w:rsidDel="00B32003">
          <w:rPr>
            <w:rFonts w:ascii="Times New Roman" w:eastAsia="Times New Roman" w:hAnsi="Times New Roman" w:cs="Times New Roman"/>
            <w:sz w:val="22"/>
            <w:szCs w:val="22"/>
          </w:rPr>
          <w:delText>connect</w:delText>
        </w:r>
        <w:r w:rsidR="005E3457" w:rsidDel="00B32003">
          <w:rPr>
            <w:rFonts w:ascii="Times New Roman" w:eastAsia="Times New Roman" w:hAnsi="Times New Roman" w:cs="Times New Roman"/>
            <w:sz w:val="22"/>
            <w:szCs w:val="22"/>
          </w:rPr>
          <w:delText xml:space="preserve"> people</w:delText>
        </w:r>
        <w:commentRangeEnd w:id="33"/>
        <w:r w:rsidR="0049169A" w:rsidDel="00B32003">
          <w:rPr>
            <w:rStyle w:val="CommentReference"/>
          </w:rPr>
          <w:commentReference w:id="33"/>
        </w:r>
        <w:r w:rsidR="005E3457" w:rsidDel="00B32003">
          <w:rPr>
            <w:rFonts w:ascii="Times New Roman" w:eastAsia="Times New Roman" w:hAnsi="Times New Roman" w:cs="Times New Roman"/>
            <w:sz w:val="22"/>
            <w:szCs w:val="22"/>
          </w:rPr>
          <w:delText xml:space="preserve">. This belief is the driving force behind all of his activities as a composer, performer, </w:delText>
        </w:r>
        <w:r w:rsidR="005F2158" w:rsidDel="00B32003">
          <w:rPr>
            <w:rFonts w:ascii="Times New Roman" w:eastAsia="Times New Roman" w:hAnsi="Times New Roman" w:cs="Times New Roman"/>
            <w:sz w:val="22"/>
            <w:szCs w:val="22"/>
          </w:rPr>
          <w:delText>teacher</w:delText>
        </w:r>
      </w:del>
      <w:ins w:id="38" w:author="Alexandra Gardner" w:date="2021-06-07T16:08:00Z">
        <w:del w:id="39" w:author="Jonathan Russell" w:date="2021-06-29T10:40:00Z">
          <w:r w:rsidR="0049169A" w:rsidDel="00B32003">
            <w:rPr>
              <w:rFonts w:ascii="Times New Roman" w:eastAsia="Times New Roman" w:hAnsi="Times New Roman" w:cs="Times New Roman"/>
              <w:sz w:val="22"/>
              <w:szCs w:val="22"/>
            </w:rPr>
            <w:delText>educator</w:delText>
          </w:r>
        </w:del>
      </w:ins>
      <w:del w:id="40" w:author="Jonathan Russell" w:date="2021-06-29T10:40:00Z">
        <w:r w:rsidR="005F2158" w:rsidDel="00B32003">
          <w:rPr>
            <w:rFonts w:ascii="Times New Roman" w:eastAsia="Times New Roman" w:hAnsi="Times New Roman" w:cs="Times New Roman"/>
            <w:sz w:val="22"/>
            <w:szCs w:val="22"/>
          </w:rPr>
          <w:delText xml:space="preserve">, </w:delText>
        </w:r>
        <w:r w:rsidR="005E3457" w:rsidDel="00B32003">
          <w:rPr>
            <w:rFonts w:ascii="Times New Roman" w:eastAsia="Times New Roman" w:hAnsi="Times New Roman" w:cs="Times New Roman"/>
            <w:sz w:val="22"/>
            <w:szCs w:val="22"/>
          </w:rPr>
          <w:delText xml:space="preserve">and musical event organizer. </w:delText>
        </w:r>
      </w:del>
      <w:ins w:id="41" w:author="Jonathan Russell" w:date="2021-07-08T16:38:00Z">
        <w:r>
          <w:rPr>
            <w:rFonts w:ascii="Times New Roman" w:eastAsia="Times New Roman" w:hAnsi="Times New Roman" w:cs="Times New Roman"/>
            <w:sz w:val="22"/>
            <w:szCs w:val="22"/>
          </w:rPr>
          <w:t>t</w:t>
        </w:r>
      </w:ins>
    </w:p>
    <w:p w14:paraId="2798E925" w14:textId="5859FABC" w:rsidR="005F2158" w:rsidRDefault="00C02DC0" w:rsidP="005F215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  <w:ins w:id="42" w:author="Jonathan Russell" w:date="2021-06-29T10:25:00Z">
        <w:r>
          <w:rPr>
            <w:rFonts w:ascii="Times New Roman" w:eastAsia="Times New Roman" w:hAnsi="Times New Roman" w:cs="Times New Roman"/>
            <w:sz w:val="22"/>
            <w:szCs w:val="22"/>
          </w:rPr>
          <w:t xml:space="preserve">he </w:t>
        </w:r>
      </w:ins>
      <w:ins w:id="43" w:author="Jonathan Russell" w:date="2021-06-29T10:26:00Z">
        <w:r>
          <w:rPr>
            <w:rFonts w:ascii="Times New Roman" w:eastAsia="Times New Roman" w:hAnsi="Times New Roman" w:cs="Times New Roman"/>
            <w:sz w:val="22"/>
            <w:szCs w:val="22"/>
          </w:rPr>
          <w:t xml:space="preserve">extraordinary sound and spirit of the bass clarinet </w:t>
        </w:r>
      </w:ins>
      <w:ins w:id="44" w:author="Jonathan Russell" w:date="2021-06-29T14:18:00Z">
        <w:r w:rsidR="00A47DE0">
          <w:rPr>
            <w:rFonts w:ascii="Times New Roman" w:eastAsia="Times New Roman" w:hAnsi="Times New Roman" w:cs="Times New Roman"/>
            <w:sz w:val="22"/>
            <w:szCs w:val="22"/>
          </w:rPr>
          <w:t>in particular</w:t>
        </w:r>
      </w:ins>
      <w:ins w:id="45" w:author="Jonathan Russell" w:date="2021-06-29T14:23:00Z">
        <w:r w:rsidR="00F7116D">
          <w:rPr>
            <w:rFonts w:ascii="Times New Roman" w:eastAsia="Times New Roman" w:hAnsi="Times New Roman" w:cs="Times New Roman"/>
            <w:sz w:val="22"/>
            <w:szCs w:val="22"/>
          </w:rPr>
          <w:t xml:space="preserve"> </w:t>
        </w:r>
      </w:ins>
      <w:ins w:id="46" w:author="Jonathan Russell" w:date="2021-06-29T10:26:00Z">
        <w:r>
          <w:rPr>
            <w:rFonts w:ascii="Times New Roman" w:eastAsia="Times New Roman" w:hAnsi="Times New Roman" w:cs="Times New Roman"/>
            <w:sz w:val="22"/>
            <w:szCs w:val="22"/>
          </w:rPr>
          <w:t xml:space="preserve">is </w:t>
        </w:r>
      </w:ins>
      <w:ins w:id="47" w:author="Jonathan Russell" w:date="2021-06-29T14:18:00Z">
        <w:r w:rsidR="00A47DE0">
          <w:rPr>
            <w:rFonts w:ascii="Times New Roman" w:eastAsia="Times New Roman" w:hAnsi="Times New Roman" w:cs="Times New Roman"/>
            <w:sz w:val="22"/>
            <w:szCs w:val="22"/>
          </w:rPr>
          <w:t>a</w:t>
        </w:r>
      </w:ins>
      <w:ins w:id="48" w:author="Jonathan Russell" w:date="2021-06-29T10:26:00Z">
        <w:r>
          <w:rPr>
            <w:rFonts w:ascii="Times New Roman" w:eastAsia="Times New Roman" w:hAnsi="Times New Roman" w:cs="Times New Roman"/>
            <w:sz w:val="22"/>
            <w:szCs w:val="22"/>
          </w:rPr>
          <w:t xml:space="preserve"> driving </w:t>
        </w:r>
      </w:ins>
      <w:ins w:id="49" w:author="Jonathan Russell" w:date="2021-06-29T10:27:00Z">
        <w:r>
          <w:rPr>
            <w:rFonts w:ascii="Times New Roman" w:eastAsia="Times New Roman" w:hAnsi="Times New Roman" w:cs="Times New Roman"/>
            <w:sz w:val="22"/>
            <w:szCs w:val="22"/>
          </w:rPr>
          <w:t>force behind</w:t>
        </w:r>
      </w:ins>
      <w:ins w:id="50" w:author="Jonathan Russell" w:date="2021-06-29T10:26:00Z">
        <w:r>
          <w:rPr>
            <w:rFonts w:ascii="Times New Roman" w:eastAsia="Times New Roman" w:hAnsi="Times New Roman" w:cs="Times New Roman"/>
            <w:sz w:val="22"/>
            <w:szCs w:val="22"/>
          </w:rPr>
          <w:t xml:space="preserve"> much of </w:t>
        </w:r>
      </w:ins>
      <w:ins w:id="51" w:author="Jonathan Russell" w:date="2021-07-08T16:39:00Z">
        <w:r w:rsidR="00367A38">
          <w:rPr>
            <w:rFonts w:ascii="Times New Roman" w:eastAsia="Times New Roman" w:hAnsi="Times New Roman" w:cs="Times New Roman"/>
            <w:sz w:val="22"/>
            <w:szCs w:val="22"/>
          </w:rPr>
          <w:t xml:space="preserve">his </w:t>
        </w:r>
      </w:ins>
      <w:ins w:id="52" w:author="Jonathan Russell" w:date="2021-06-29T10:26:00Z">
        <w:r>
          <w:rPr>
            <w:rFonts w:ascii="Times New Roman" w:eastAsia="Times New Roman" w:hAnsi="Times New Roman" w:cs="Times New Roman"/>
            <w:sz w:val="22"/>
            <w:szCs w:val="22"/>
          </w:rPr>
          <w:t>work.</w:t>
        </w:r>
      </w:ins>
      <w:ins w:id="53" w:author="Jonathan Russell" w:date="2021-06-29T10:27:00Z">
        <w:r>
          <w:rPr>
            <w:rFonts w:ascii="Times New Roman" w:eastAsia="Times New Roman" w:hAnsi="Times New Roman" w:cs="Times New Roman"/>
            <w:sz w:val="22"/>
            <w:szCs w:val="22"/>
          </w:rPr>
          <w:t xml:space="preserve"> </w:t>
        </w:r>
      </w:ins>
      <w:del w:id="54" w:author="Jonathan Russell" w:date="2021-06-29T10:27:00Z">
        <w:r w:rsidR="0034307B" w:rsidDel="00C02DC0">
          <w:rPr>
            <w:rFonts w:ascii="Times New Roman" w:eastAsia="Times New Roman" w:hAnsi="Times New Roman" w:cs="Times New Roman"/>
            <w:sz w:val="22"/>
            <w:szCs w:val="22"/>
          </w:rPr>
          <w:delText xml:space="preserve">Jonathan has a </w:delText>
        </w:r>
        <w:r w:rsidR="0034307B" w:rsidRPr="007E4C1C" w:rsidDel="00C02DC0">
          <w:rPr>
            <w:rFonts w:ascii="Times New Roman" w:eastAsia="Times New Roman" w:hAnsi="Times New Roman" w:cs="Times New Roman"/>
            <w:sz w:val="22"/>
            <w:szCs w:val="22"/>
            <w:highlight w:val="yellow"/>
            <w:rPrChange w:id="55" w:author="Alexandra Gardner" w:date="2021-06-07T15:48:00Z">
              <w:rPr>
                <w:rFonts w:ascii="Times New Roman" w:eastAsia="Times New Roman" w:hAnsi="Times New Roman" w:cs="Times New Roman"/>
                <w:sz w:val="22"/>
                <w:szCs w:val="22"/>
              </w:rPr>
            </w:rPrChange>
          </w:rPr>
          <w:delText>deep</w:delText>
        </w:r>
        <w:r w:rsidR="0034307B" w:rsidDel="00C02DC0">
          <w:rPr>
            <w:rFonts w:ascii="Times New Roman" w:eastAsia="Times New Roman" w:hAnsi="Times New Roman" w:cs="Times New Roman"/>
            <w:sz w:val="22"/>
            <w:szCs w:val="22"/>
          </w:rPr>
          <w:delText xml:space="preserve"> love for the bass clarinet</w:delText>
        </w:r>
        <w:r w:rsidR="007429D1" w:rsidDel="00C02DC0">
          <w:rPr>
            <w:rFonts w:ascii="Times New Roman" w:eastAsia="Times New Roman" w:hAnsi="Times New Roman" w:cs="Times New Roman"/>
            <w:sz w:val="22"/>
            <w:szCs w:val="22"/>
          </w:rPr>
          <w:delText>;</w:delText>
        </w:r>
        <w:r w:rsidR="0034307B" w:rsidDel="00C02DC0">
          <w:rPr>
            <w:rFonts w:ascii="Times New Roman" w:eastAsia="Times New Roman" w:hAnsi="Times New Roman" w:cs="Times New Roman"/>
            <w:sz w:val="22"/>
            <w:szCs w:val="22"/>
          </w:rPr>
          <w:delText xml:space="preserve"> its</w:delText>
        </w:r>
        <w:r w:rsidR="005E3457" w:rsidDel="00C02DC0">
          <w:rPr>
            <w:rFonts w:ascii="Times New Roman" w:eastAsia="Times New Roman" w:hAnsi="Times New Roman" w:cs="Times New Roman"/>
            <w:sz w:val="22"/>
            <w:szCs w:val="22"/>
          </w:rPr>
          <w:delText xml:space="preserve"> </w:delText>
        </w:r>
        <w:r w:rsidR="005F2158" w:rsidDel="00C02DC0">
          <w:rPr>
            <w:rFonts w:ascii="Times New Roman" w:eastAsia="Times New Roman" w:hAnsi="Times New Roman" w:cs="Times New Roman"/>
            <w:sz w:val="22"/>
            <w:szCs w:val="22"/>
          </w:rPr>
          <w:delText xml:space="preserve">extraordinary sound and spirit </w:delText>
        </w:r>
        <w:r w:rsidR="00C56822" w:rsidDel="00C02DC0">
          <w:rPr>
            <w:rFonts w:ascii="Times New Roman" w:eastAsia="Times New Roman" w:hAnsi="Times New Roman" w:cs="Times New Roman"/>
            <w:sz w:val="22"/>
            <w:szCs w:val="22"/>
          </w:rPr>
          <w:delText>drive much of</w:delText>
        </w:r>
        <w:r w:rsidR="005F2158" w:rsidDel="00C02DC0">
          <w:rPr>
            <w:rFonts w:ascii="Times New Roman" w:eastAsia="Times New Roman" w:hAnsi="Times New Roman" w:cs="Times New Roman"/>
            <w:sz w:val="22"/>
            <w:szCs w:val="22"/>
          </w:rPr>
          <w:delText xml:space="preserve"> his work. </w:delText>
        </w:r>
      </w:del>
      <w:r w:rsidR="005F2158">
        <w:rPr>
          <w:rFonts w:ascii="Times New Roman" w:eastAsia="Times New Roman" w:hAnsi="Times New Roman" w:cs="Times New Roman"/>
          <w:sz w:val="22"/>
          <w:szCs w:val="22"/>
        </w:rPr>
        <w:t>H</w:t>
      </w:r>
      <w:r w:rsidR="007D62E2">
        <w:rPr>
          <w:rFonts w:ascii="Times New Roman" w:eastAsia="Times New Roman" w:hAnsi="Times New Roman" w:cs="Times New Roman"/>
          <w:sz w:val="22"/>
          <w:szCs w:val="22"/>
        </w:rPr>
        <w:t>is</w:t>
      </w:r>
      <w:r w:rsidR="005F2158">
        <w:rPr>
          <w:rFonts w:ascii="Times New Roman" w:eastAsia="Times New Roman" w:hAnsi="Times New Roman" w:cs="Times New Roman"/>
          <w:sz w:val="22"/>
          <w:szCs w:val="22"/>
        </w:rPr>
        <w:t xml:space="preserve"> numerous compositions for bass clarinet(s)</w:t>
      </w:r>
      <w:r w:rsidR="007D62E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5F2158">
        <w:rPr>
          <w:rFonts w:ascii="Times New Roman" w:eastAsia="Times New Roman" w:hAnsi="Times New Roman" w:cs="Times New Roman"/>
          <w:sz w:val="22"/>
          <w:szCs w:val="22"/>
        </w:rPr>
        <w:t>includ</w:t>
      </w:r>
      <w:r w:rsidR="007D62E2">
        <w:rPr>
          <w:rFonts w:ascii="Times New Roman" w:eastAsia="Times New Roman" w:hAnsi="Times New Roman" w:cs="Times New Roman"/>
          <w:sz w:val="22"/>
          <w:szCs w:val="22"/>
        </w:rPr>
        <w:t>e</w:t>
      </w:r>
      <w:r w:rsidR="005F2158">
        <w:rPr>
          <w:rFonts w:ascii="Times New Roman" w:eastAsia="Times New Roman" w:hAnsi="Times New Roman" w:cs="Times New Roman"/>
          <w:sz w:val="22"/>
          <w:szCs w:val="22"/>
        </w:rPr>
        <w:t xml:space="preserve"> solo works, </w:t>
      </w:r>
      <w:r w:rsidR="0034307B">
        <w:rPr>
          <w:rFonts w:ascii="Times New Roman" w:eastAsia="Times New Roman" w:hAnsi="Times New Roman" w:cs="Times New Roman"/>
          <w:sz w:val="22"/>
          <w:szCs w:val="22"/>
        </w:rPr>
        <w:t xml:space="preserve">sonatas, </w:t>
      </w:r>
      <w:r w:rsidR="005F2158">
        <w:rPr>
          <w:rFonts w:ascii="Times New Roman" w:eastAsia="Times New Roman" w:hAnsi="Times New Roman" w:cs="Times New Roman"/>
          <w:sz w:val="22"/>
          <w:szCs w:val="22"/>
        </w:rPr>
        <w:t xml:space="preserve">concertos, duets, </w:t>
      </w:r>
      <w:r w:rsidR="007D62E2">
        <w:rPr>
          <w:rFonts w:ascii="Times New Roman" w:eastAsia="Times New Roman" w:hAnsi="Times New Roman" w:cs="Times New Roman"/>
          <w:sz w:val="22"/>
          <w:szCs w:val="22"/>
        </w:rPr>
        <w:t xml:space="preserve">trios, quartets, </w:t>
      </w:r>
      <w:r w:rsidR="005F2158">
        <w:rPr>
          <w:rFonts w:ascii="Times New Roman" w:eastAsia="Times New Roman" w:hAnsi="Times New Roman" w:cs="Times New Roman"/>
          <w:sz w:val="22"/>
          <w:szCs w:val="22"/>
        </w:rPr>
        <w:t xml:space="preserve">chamber works, and large bass clarinet ensembles. He was a longtime member of the Edmund Welles bass clarinet quartet, which channeled the ecstatic power of heavy metal through the deep acoustical resonances of four bass clarinets. He is a member, with Jeff Anderle, of the </w:t>
      </w:r>
      <w:proofErr w:type="spellStart"/>
      <w:r w:rsidR="005F2158">
        <w:rPr>
          <w:rFonts w:ascii="Times New Roman" w:eastAsia="Times New Roman" w:hAnsi="Times New Roman" w:cs="Times New Roman"/>
          <w:sz w:val="22"/>
          <w:szCs w:val="22"/>
        </w:rPr>
        <w:t>Sqwonk</w:t>
      </w:r>
      <w:proofErr w:type="spellEnd"/>
      <w:r w:rsidR="005F2158">
        <w:rPr>
          <w:rFonts w:ascii="Times New Roman" w:eastAsia="Times New Roman" w:hAnsi="Times New Roman" w:cs="Times New Roman"/>
          <w:sz w:val="22"/>
          <w:szCs w:val="22"/>
        </w:rPr>
        <w:t xml:space="preserve"> bass clarinet duo, which for the past 15 years has</w:t>
      </w:r>
      <w:r w:rsidR="005F2158" w:rsidRPr="005F2158">
        <w:rPr>
          <w:rFonts w:ascii="Times New Roman" w:eastAsia="Times New Roman" w:hAnsi="Times New Roman" w:cs="Times New Roman"/>
          <w:sz w:val="22"/>
          <w:szCs w:val="22"/>
        </w:rPr>
        <w:t xml:space="preserve"> devoted </w:t>
      </w:r>
      <w:r w:rsidR="005F2158">
        <w:rPr>
          <w:rFonts w:ascii="Times New Roman" w:eastAsia="Times New Roman" w:hAnsi="Times New Roman" w:cs="Times New Roman"/>
          <w:sz w:val="22"/>
          <w:szCs w:val="22"/>
        </w:rPr>
        <w:t xml:space="preserve">itself </w:t>
      </w:r>
      <w:r w:rsidR="005F2158" w:rsidRPr="005F2158">
        <w:rPr>
          <w:rFonts w:ascii="Times New Roman" w:eastAsia="Times New Roman" w:hAnsi="Times New Roman" w:cs="Times New Roman"/>
          <w:sz w:val="22"/>
          <w:szCs w:val="22"/>
        </w:rPr>
        <w:t xml:space="preserve">to </w:t>
      </w:r>
      <w:r w:rsidR="00F90C21">
        <w:rPr>
          <w:rFonts w:ascii="Times New Roman" w:eastAsia="Times New Roman" w:hAnsi="Times New Roman" w:cs="Times New Roman"/>
          <w:sz w:val="22"/>
          <w:szCs w:val="22"/>
        </w:rPr>
        <w:t xml:space="preserve">creating a new repertoire of expressive, vital, joyous music for two bass clarinets. </w:t>
      </w:r>
      <w:r w:rsidR="005F2158">
        <w:rPr>
          <w:rFonts w:ascii="Times New Roman" w:eastAsia="Times New Roman" w:hAnsi="Times New Roman" w:cs="Times New Roman"/>
          <w:sz w:val="22"/>
          <w:szCs w:val="22"/>
        </w:rPr>
        <w:t xml:space="preserve">He </w:t>
      </w:r>
      <w:r w:rsidR="00924CDB">
        <w:rPr>
          <w:rFonts w:ascii="Times New Roman" w:eastAsia="Times New Roman" w:hAnsi="Times New Roman" w:cs="Times New Roman"/>
          <w:sz w:val="22"/>
          <w:szCs w:val="22"/>
        </w:rPr>
        <w:t>is also the</w:t>
      </w:r>
      <w:r w:rsidR="005F2158">
        <w:rPr>
          <w:rFonts w:ascii="Times New Roman" w:eastAsia="Times New Roman" w:hAnsi="Times New Roman" w:cs="Times New Roman"/>
          <w:sz w:val="22"/>
          <w:szCs w:val="22"/>
        </w:rPr>
        <w:t xml:space="preserve"> founde</w:t>
      </w:r>
      <w:r w:rsidR="00924CDB">
        <w:rPr>
          <w:rFonts w:ascii="Times New Roman" w:eastAsia="Times New Roman" w:hAnsi="Times New Roman" w:cs="Times New Roman"/>
          <w:sz w:val="22"/>
          <w:szCs w:val="22"/>
        </w:rPr>
        <w:t>r and leader of</w:t>
      </w:r>
      <w:r w:rsidR="005F2158">
        <w:rPr>
          <w:rFonts w:ascii="Times New Roman" w:eastAsia="Times New Roman" w:hAnsi="Times New Roman" w:cs="Times New Roman"/>
          <w:sz w:val="22"/>
          <w:szCs w:val="22"/>
        </w:rPr>
        <w:t xml:space="preserve"> Improbable Beasts, a professional 15-member bass clarinet ensemble in the Boston area. This group represents the culmination </w:t>
      </w:r>
      <w:r w:rsidR="00F90C21">
        <w:rPr>
          <w:rFonts w:ascii="Times New Roman" w:eastAsia="Times New Roman" w:hAnsi="Times New Roman" w:cs="Times New Roman"/>
          <w:sz w:val="22"/>
          <w:szCs w:val="22"/>
        </w:rPr>
        <w:t xml:space="preserve">of </w:t>
      </w:r>
      <w:commentRangeStart w:id="56"/>
      <w:r w:rsidR="00F90C21">
        <w:rPr>
          <w:rFonts w:ascii="Times New Roman" w:eastAsia="Times New Roman" w:hAnsi="Times New Roman" w:cs="Times New Roman"/>
          <w:sz w:val="22"/>
          <w:szCs w:val="22"/>
        </w:rPr>
        <w:t xml:space="preserve">Jonathan’s bass clarinet journey, allowing him to fully realize the </w:t>
      </w:r>
      <w:proofErr w:type="gramStart"/>
      <w:r w:rsidR="00F90C21">
        <w:rPr>
          <w:rFonts w:ascii="Times New Roman" w:eastAsia="Times New Roman" w:hAnsi="Times New Roman" w:cs="Times New Roman"/>
          <w:sz w:val="22"/>
          <w:szCs w:val="22"/>
        </w:rPr>
        <w:t>richly-textured</w:t>
      </w:r>
      <w:proofErr w:type="gramEnd"/>
      <w:r w:rsidR="00F90C21">
        <w:rPr>
          <w:rFonts w:ascii="Times New Roman" w:eastAsia="Times New Roman" w:hAnsi="Times New Roman" w:cs="Times New Roman"/>
          <w:sz w:val="22"/>
          <w:szCs w:val="22"/>
        </w:rPr>
        <w:t>, harmonious, ferocious music of his dreams</w:t>
      </w:r>
      <w:commentRangeEnd w:id="56"/>
      <w:r w:rsidR="007E4C1C">
        <w:rPr>
          <w:rStyle w:val="CommentReference"/>
        </w:rPr>
        <w:commentReference w:id="56"/>
      </w:r>
      <w:r w:rsidR="00F90C21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5126E4" w14:textId="10C4B3CE" w:rsidR="00F90C21" w:rsidDel="00041405" w:rsidRDefault="00F90C21" w:rsidP="005F2158">
      <w:pPr>
        <w:spacing w:before="100" w:beforeAutospacing="1" w:after="100" w:afterAutospacing="1"/>
        <w:rPr>
          <w:del w:id="57" w:author="Jonathan Russell" w:date="2021-06-29T10:48:00Z"/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Jonathan also has a significant body of work for “bass clarinet-adjacent” instruments such as Bb clarinets, saxophones, and other wind instruments. He loves </w:t>
      </w:r>
      <w:r w:rsidRPr="00B32003">
        <w:rPr>
          <w:rFonts w:ascii="Times New Roman" w:eastAsia="Times New Roman" w:hAnsi="Times New Roman" w:cs="Times New Roman"/>
          <w:sz w:val="22"/>
          <w:szCs w:val="22"/>
        </w:rPr>
        <w:t>the deeply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924CDB">
        <w:rPr>
          <w:rFonts w:ascii="Times New Roman" w:eastAsia="Times New Roman" w:hAnsi="Times New Roman" w:cs="Times New Roman"/>
          <w:sz w:val="22"/>
          <w:szCs w:val="22"/>
        </w:rPr>
        <w:t>human,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physical quality of breath-produced sound, the </w:t>
      </w:r>
      <w:r w:rsidR="007D62E2">
        <w:rPr>
          <w:rFonts w:ascii="Times New Roman" w:eastAsia="Times New Roman" w:hAnsi="Times New Roman" w:cs="Times New Roman"/>
          <w:sz w:val="22"/>
          <w:szCs w:val="22"/>
        </w:rPr>
        <w:t>wide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del w:id="58" w:author="Jonathan Russell" w:date="2021-06-29T12:21:00Z">
        <w:r w:rsidDel="00664A0E">
          <w:rPr>
            <w:rFonts w:ascii="Times New Roman" w:eastAsia="Times New Roman" w:hAnsi="Times New Roman" w:cs="Times New Roman"/>
            <w:sz w:val="22"/>
            <w:szCs w:val="22"/>
          </w:rPr>
          <w:delText xml:space="preserve">range </w:delText>
        </w:r>
      </w:del>
      <w:ins w:id="59" w:author="Jonathan Russell" w:date="2021-06-29T12:21:00Z">
        <w:r w:rsidR="00664A0E">
          <w:rPr>
            <w:rFonts w:ascii="Times New Roman" w:eastAsia="Times New Roman" w:hAnsi="Times New Roman" w:cs="Times New Roman"/>
            <w:sz w:val="22"/>
            <w:szCs w:val="22"/>
          </w:rPr>
          <w:t xml:space="preserve">spectrum </w:t>
        </w:r>
      </w:ins>
      <w:r>
        <w:rPr>
          <w:rFonts w:ascii="Times New Roman" w:eastAsia="Times New Roman" w:hAnsi="Times New Roman" w:cs="Times New Roman"/>
          <w:sz w:val="22"/>
          <w:szCs w:val="22"/>
        </w:rPr>
        <w:t xml:space="preserve">of colors winds can produce, and the vast range of musical genres they can tap into, from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Mahlerian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bombast to jazz, klezmer, </w:t>
      </w:r>
      <w:r w:rsidR="007D62E2">
        <w:rPr>
          <w:rFonts w:ascii="Times New Roman" w:eastAsia="Times New Roman" w:hAnsi="Times New Roman" w:cs="Times New Roman"/>
          <w:sz w:val="22"/>
          <w:szCs w:val="22"/>
        </w:rPr>
        <w:t xml:space="preserve">Balkan, </w:t>
      </w:r>
      <w:r w:rsidR="00412707">
        <w:rPr>
          <w:rFonts w:ascii="Times New Roman" w:eastAsia="Times New Roman" w:hAnsi="Times New Roman" w:cs="Times New Roman"/>
          <w:sz w:val="22"/>
          <w:szCs w:val="22"/>
        </w:rPr>
        <w:t xml:space="preserve">Dixieland,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funk, Latin, and beyond. His many wind-based compositions include works for </w:t>
      </w:r>
      <w:r w:rsidR="00287013">
        <w:rPr>
          <w:rFonts w:ascii="Times New Roman" w:eastAsia="Times New Roman" w:hAnsi="Times New Roman" w:cs="Times New Roman"/>
          <w:sz w:val="22"/>
          <w:szCs w:val="22"/>
        </w:rPr>
        <w:t xml:space="preserve">solo saxophone, clarinet duet and trio,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clarinet choir, saxophone choir, </w:t>
      </w:r>
      <w:r w:rsidR="007D62E2">
        <w:rPr>
          <w:rFonts w:ascii="Times New Roman" w:eastAsia="Times New Roman" w:hAnsi="Times New Roman" w:cs="Times New Roman"/>
          <w:sz w:val="22"/>
          <w:szCs w:val="22"/>
        </w:rPr>
        <w:t xml:space="preserve">reed quintet, </w:t>
      </w:r>
      <w:r w:rsidR="00287013">
        <w:rPr>
          <w:rFonts w:ascii="Times New Roman" w:eastAsia="Times New Roman" w:hAnsi="Times New Roman" w:cs="Times New Roman"/>
          <w:sz w:val="22"/>
          <w:szCs w:val="22"/>
        </w:rPr>
        <w:t>wind</w:t>
      </w:r>
      <w:r w:rsidR="00412707">
        <w:rPr>
          <w:rFonts w:ascii="Times New Roman" w:eastAsia="Times New Roman" w:hAnsi="Times New Roman" w:cs="Times New Roman"/>
          <w:sz w:val="22"/>
          <w:szCs w:val="22"/>
        </w:rPr>
        <w:t>/brass</w:t>
      </w:r>
      <w:r w:rsidR="00287013">
        <w:rPr>
          <w:rFonts w:ascii="Times New Roman" w:eastAsia="Times New Roman" w:hAnsi="Times New Roman" w:cs="Times New Roman"/>
          <w:sz w:val="22"/>
          <w:szCs w:val="22"/>
        </w:rPr>
        <w:t xml:space="preserve"> octet,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wind band, </w:t>
      </w:r>
      <w:r w:rsidR="007D62E2">
        <w:rPr>
          <w:rFonts w:ascii="Times New Roman" w:eastAsia="Times New Roman" w:hAnsi="Times New Roman" w:cs="Times New Roman"/>
          <w:sz w:val="22"/>
          <w:szCs w:val="22"/>
        </w:rPr>
        <w:t xml:space="preserve">and </w:t>
      </w:r>
      <w:r>
        <w:rPr>
          <w:rFonts w:ascii="Times New Roman" w:eastAsia="Times New Roman" w:hAnsi="Times New Roman" w:cs="Times New Roman"/>
          <w:sz w:val="22"/>
          <w:szCs w:val="22"/>
        </w:rPr>
        <w:t>clarinet and saxophone concertos</w:t>
      </w:r>
      <w:r w:rsidR="007D62E2">
        <w:rPr>
          <w:rFonts w:ascii="Times New Roman" w:eastAsia="Times New Roman" w:hAnsi="Times New Roman" w:cs="Times New Roman"/>
          <w:sz w:val="22"/>
          <w:szCs w:val="22"/>
        </w:rPr>
        <w:t>.</w:t>
      </w:r>
      <w:r w:rsidR="0041270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ins w:id="60" w:author="Jonathan Russell" w:date="2021-06-29T10:43:00Z">
        <w:r w:rsidR="00041405">
          <w:rPr>
            <w:rFonts w:ascii="Times New Roman" w:eastAsia="Times New Roman" w:hAnsi="Times New Roman" w:cs="Times New Roman"/>
            <w:sz w:val="22"/>
            <w:szCs w:val="22"/>
          </w:rPr>
          <w:t>His wind works hav</w:t>
        </w:r>
      </w:ins>
      <w:ins w:id="61" w:author="Jonathan Russell" w:date="2021-06-29T10:44:00Z">
        <w:r w:rsidR="00041405">
          <w:rPr>
            <w:rFonts w:ascii="Times New Roman" w:eastAsia="Times New Roman" w:hAnsi="Times New Roman" w:cs="Times New Roman"/>
            <w:sz w:val="22"/>
            <w:szCs w:val="22"/>
          </w:rPr>
          <w:t xml:space="preserve">e been commissioned and performed by ensembles such as the Eastman Saxophone Project, </w:t>
        </w:r>
      </w:ins>
      <w:ins w:id="62" w:author="Jonathan Russell" w:date="2021-06-29T10:50:00Z">
        <w:r w:rsidR="00041405">
          <w:rPr>
            <w:rFonts w:ascii="Times New Roman" w:eastAsia="Times New Roman" w:hAnsi="Times New Roman" w:cs="Times New Roman"/>
            <w:sz w:val="22"/>
            <w:szCs w:val="22"/>
          </w:rPr>
          <w:t xml:space="preserve">Eastman Wind Ensemble, </w:t>
        </w:r>
      </w:ins>
      <w:ins w:id="63" w:author="Jonathan Russell" w:date="2021-06-29T10:44:00Z">
        <w:r w:rsidR="00041405">
          <w:rPr>
            <w:rFonts w:ascii="Times New Roman" w:eastAsia="Times New Roman" w:hAnsi="Times New Roman" w:cs="Times New Roman"/>
            <w:sz w:val="22"/>
            <w:szCs w:val="22"/>
          </w:rPr>
          <w:t xml:space="preserve">Imani Winds, </w:t>
        </w:r>
      </w:ins>
      <w:ins w:id="64" w:author="Jonathan Russell" w:date="2021-06-29T11:25:00Z">
        <w:r w:rsidR="0014122A">
          <w:rPr>
            <w:rFonts w:ascii="Times New Roman" w:eastAsia="Times New Roman" w:hAnsi="Times New Roman" w:cs="Times New Roman"/>
            <w:sz w:val="22"/>
            <w:szCs w:val="22"/>
          </w:rPr>
          <w:t xml:space="preserve">Splinter Reeds, </w:t>
        </w:r>
      </w:ins>
      <w:ins w:id="65" w:author="Jonathan Russell" w:date="2021-06-29T10:44:00Z">
        <w:r w:rsidR="00041405">
          <w:rPr>
            <w:rFonts w:ascii="Times New Roman" w:eastAsia="Times New Roman" w:hAnsi="Times New Roman" w:cs="Times New Roman"/>
            <w:sz w:val="22"/>
            <w:szCs w:val="22"/>
          </w:rPr>
          <w:t>Nomad Sessio</w:t>
        </w:r>
      </w:ins>
      <w:ins w:id="66" w:author="Jonathan Russell" w:date="2021-06-29T11:25:00Z">
        <w:r w:rsidR="0014122A">
          <w:rPr>
            <w:rFonts w:ascii="Times New Roman" w:eastAsia="Times New Roman" w:hAnsi="Times New Roman" w:cs="Times New Roman"/>
            <w:sz w:val="22"/>
            <w:szCs w:val="22"/>
          </w:rPr>
          <w:t>n</w:t>
        </w:r>
      </w:ins>
      <w:ins w:id="67" w:author="Jonathan Russell" w:date="2021-06-29T11:18:00Z">
        <w:r w:rsidR="0014122A">
          <w:rPr>
            <w:rFonts w:ascii="Times New Roman" w:eastAsia="Times New Roman" w:hAnsi="Times New Roman" w:cs="Times New Roman"/>
            <w:sz w:val="22"/>
            <w:szCs w:val="22"/>
          </w:rPr>
          <w:t xml:space="preserve">, </w:t>
        </w:r>
      </w:ins>
      <w:proofErr w:type="spellStart"/>
      <w:ins w:id="68" w:author="Jonathan Russell" w:date="2021-06-29T11:22:00Z">
        <w:r w:rsidR="0014122A" w:rsidRPr="0014122A">
          <w:rPr>
            <w:rFonts w:ascii="Times New Roman" w:eastAsia="Times New Roman" w:hAnsi="Times New Roman" w:cs="Times New Roman"/>
            <w:sz w:val="22"/>
            <w:szCs w:val="22"/>
          </w:rPr>
          <w:t>Égide</w:t>
        </w:r>
      </w:ins>
      <w:proofErr w:type="spellEnd"/>
      <w:ins w:id="69" w:author="Jonathan Russell" w:date="2021-06-29T11:21:00Z">
        <w:r w:rsidR="0014122A">
          <w:rPr>
            <w:rFonts w:ascii="Times New Roman" w:eastAsia="Times New Roman" w:hAnsi="Times New Roman" w:cs="Times New Roman"/>
            <w:sz w:val="22"/>
            <w:szCs w:val="22"/>
          </w:rPr>
          <w:t xml:space="preserve"> Duo, </w:t>
        </w:r>
      </w:ins>
      <w:ins w:id="70" w:author="Jonathan Russell" w:date="2021-06-29T11:18:00Z">
        <w:r w:rsidR="0014122A">
          <w:rPr>
            <w:rFonts w:ascii="Times New Roman" w:eastAsia="Times New Roman" w:hAnsi="Times New Roman" w:cs="Times New Roman"/>
            <w:sz w:val="22"/>
            <w:szCs w:val="22"/>
          </w:rPr>
          <w:t>and Paradise Winds</w:t>
        </w:r>
      </w:ins>
      <w:ins w:id="71" w:author="Jonathan Russell" w:date="2021-06-29T10:44:00Z">
        <w:r w:rsidR="00041405">
          <w:rPr>
            <w:rFonts w:ascii="Times New Roman" w:eastAsia="Times New Roman" w:hAnsi="Times New Roman" w:cs="Times New Roman"/>
            <w:sz w:val="22"/>
            <w:szCs w:val="22"/>
          </w:rPr>
          <w:t>.</w:t>
        </w:r>
      </w:ins>
      <w:ins w:id="72" w:author="Jonathan Russell" w:date="2021-06-29T10:48:00Z">
        <w:r w:rsidR="00041405">
          <w:rPr>
            <w:rFonts w:ascii="Times New Roman" w:eastAsia="Times New Roman" w:hAnsi="Times New Roman" w:cs="Times New Roman"/>
            <w:sz w:val="22"/>
            <w:szCs w:val="22"/>
          </w:rPr>
          <w:t xml:space="preserve"> </w:t>
        </w:r>
      </w:ins>
      <w:ins w:id="73" w:author="Jonathan Russell" w:date="2021-06-29T10:50:00Z">
        <w:r w:rsidR="00041405">
          <w:rPr>
            <w:rFonts w:ascii="Times New Roman" w:eastAsia="Times New Roman" w:hAnsi="Times New Roman" w:cs="Times New Roman"/>
            <w:sz w:val="22"/>
            <w:szCs w:val="22"/>
          </w:rPr>
          <w:t>His recent “</w:t>
        </w:r>
        <w:proofErr w:type="spellStart"/>
        <w:r w:rsidR="00041405">
          <w:rPr>
            <w:rFonts w:ascii="Times New Roman" w:eastAsia="Times New Roman" w:hAnsi="Times New Roman" w:cs="Times New Roman"/>
            <w:sz w:val="22"/>
            <w:szCs w:val="22"/>
          </w:rPr>
          <w:t>Groovetudes</w:t>
        </w:r>
        <w:proofErr w:type="spellEnd"/>
        <w:r w:rsidR="00041405">
          <w:rPr>
            <w:rFonts w:ascii="Times New Roman" w:eastAsia="Times New Roman" w:hAnsi="Times New Roman" w:cs="Times New Roman"/>
            <w:sz w:val="22"/>
            <w:szCs w:val="22"/>
          </w:rPr>
          <w:t xml:space="preserve">” for saxophone and piano </w:t>
        </w:r>
      </w:ins>
      <w:ins w:id="74" w:author="Jonathan Russell" w:date="2021-06-29T11:16:00Z">
        <w:r w:rsidR="0014122A">
          <w:rPr>
            <w:rFonts w:ascii="Times New Roman" w:eastAsia="Times New Roman" w:hAnsi="Times New Roman" w:cs="Times New Roman"/>
            <w:sz w:val="22"/>
            <w:szCs w:val="22"/>
          </w:rPr>
          <w:t xml:space="preserve">was commissioned by the International Saxophone Academy as a competition piece </w:t>
        </w:r>
      </w:ins>
      <w:ins w:id="75" w:author="Jonathan Russell" w:date="2021-06-29T11:17:00Z">
        <w:r w:rsidR="0014122A">
          <w:rPr>
            <w:rFonts w:ascii="Times New Roman" w:eastAsia="Times New Roman" w:hAnsi="Times New Roman" w:cs="Times New Roman"/>
            <w:sz w:val="22"/>
            <w:szCs w:val="22"/>
          </w:rPr>
          <w:t>for</w:t>
        </w:r>
      </w:ins>
      <w:ins w:id="76" w:author="Jonathan Russell" w:date="2021-06-29T11:16:00Z">
        <w:r w:rsidR="0014122A">
          <w:rPr>
            <w:rFonts w:ascii="Times New Roman" w:eastAsia="Times New Roman" w:hAnsi="Times New Roman" w:cs="Times New Roman"/>
            <w:sz w:val="22"/>
            <w:szCs w:val="22"/>
          </w:rPr>
          <w:t xml:space="preserve"> their Young Artist competi</w:t>
        </w:r>
      </w:ins>
      <w:ins w:id="77" w:author="Jonathan Russell" w:date="2021-06-29T11:17:00Z">
        <w:r w:rsidR="0014122A">
          <w:rPr>
            <w:rFonts w:ascii="Times New Roman" w:eastAsia="Times New Roman" w:hAnsi="Times New Roman" w:cs="Times New Roman"/>
            <w:sz w:val="22"/>
            <w:szCs w:val="22"/>
          </w:rPr>
          <w:t>tion.</w:t>
        </w:r>
      </w:ins>
      <w:ins w:id="78" w:author="Jonathan Russell" w:date="2021-06-29T11:16:00Z">
        <w:r w:rsidR="0014122A">
          <w:rPr>
            <w:rFonts w:ascii="Times New Roman" w:eastAsia="Times New Roman" w:hAnsi="Times New Roman" w:cs="Times New Roman"/>
            <w:sz w:val="22"/>
            <w:szCs w:val="22"/>
          </w:rPr>
          <w:t xml:space="preserve"> </w:t>
        </w:r>
      </w:ins>
      <w:ins w:id="79" w:author="Jonathan Russell" w:date="2021-06-29T11:17:00Z">
        <w:r w:rsidR="0014122A">
          <w:rPr>
            <w:rFonts w:ascii="Times New Roman" w:eastAsia="Times New Roman" w:hAnsi="Times New Roman" w:cs="Times New Roman"/>
            <w:sz w:val="22"/>
            <w:szCs w:val="22"/>
          </w:rPr>
          <w:t>Jonathan</w:t>
        </w:r>
      </w:ins>
      <w:ins w:id="80" w:author="Jonathan Russell" w:date="2021-06-29T10:48:00Z">
        <w:r w:rsidR="00041405">
          <w:rPr>
            <w:rFonts w:ascii="Times New Roman" w:eastAsia="Times New Roman" w:hAnsi="Times New Roman" w:cs="Times New Roman"/>
            <w:sz w:val="22"/>
            <w:szCs w:val="22"/>
          </w:rPr>
          <w:t xml:space="preserve"> </w:t>
        </w:r>
      </w:ins>
    </w:p>
    <w:p w14:paraId="24C9745B" w14:textId="1D30550D" w:rsidR="00041405" w:rsidRPr="00041405" w:rsidRDefault="007D62E2" w:rsidP="00041405">
      <w:pPr>
        <w:spacing w:before="100" w:beforeAutospacing="1" w:after="100" w:afterAutospacing="1"/>
        <w:rPr>
          <w:ins w:id="81" w:author="Jonathan Russell" w:date="2021-06-29T10:49:00Z"/>
          <w:rFonts w:ascii="Times New Roman" w:eastAsia="Times New Roman" w:hAnsi="Times New Roman" w:cs="Times New Roman"/>
          <w:sz w:val="22"/>
          <w:szCs w:val="22"/>
        </w:rPr>
      </w:pPr>
      <w:del w:id="82" w:author="Jonathan Russell" w:date="2021-06-29T10:48:00Z">
        <w:r w:rsidDel="00041405">
          <w:rPr>
            <w:rFonts w:ascii="Times New Roman" w:eastAsia="Times New Roman" w:hAnsi="Times New Roman" w:cs="Times New Roman"/>
            <w:sz w:val="22"/>
            <w:szCs w:val="22"/>
          </w:rPr>
          <w:delText xml:space="preserve">Jonathan </w:delText>
        </w:r>
      </w:del>
      <w:r>
        <w:rPr>
          <w:rFonts w:ascii="Times New Roman" w:eastAsia="Times New Roman" w:hAnsi="Times New Roman" w:cs="Times New Roman"/>
          <w:sz w:val="22"/>
          <w:szCs w:val="22"/>
        </w:rPr>
        <w:t xml:space="preserve">also writes for more conventional ensembles: orchestras, string quartets, choirs, </w:t>
      </w:r>
      <w:ins w:id="83" w:author="Jonathan Russell" w:date="2021-06-29T11:26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 xml:space="preserve">mixed chamber ensembles, </w:t>
        </w:r>
      </w:ins>
      <w:r>
        <w:rPr>
          <w:rFonts w:ascii="Times New Roman" w:eastAsia="Times New Roman" w:hAnsi="Times New Roman" w:cs="Times New Roman"/>
          <w:sz w:val="22"/>
          <w:szCs w:val="22"/>
        </w:rPr>
        <w:t>solo piano, etc</w:t>
      </w:r>
      <w:del w:id="84" w:author="Jonathan Russell" w:date="2021-06-29T10:49:00Z">
        <w:r w:rsidDel="00041405">
          <w:rPr>
            <w:rFonts w:ascii="Times New Roman" w:eastAsia="Times New Roman" w:hAnsi="Times New Roman" w:cs="Times New Roman"/>
            <w:sz w:val="22"/>
            <w:szCs w:val="22"/>
          </w:rPr>
          <w:delText>.</w:delText>
        </w:r>
      </w:del>
      <w:ins w:id="85" w:author="Jonathan Russell" w:date="2021-06-29T10:49:00Z">
        <w:r w:rsidR="00041405">
          <w:rPr>
            <w:rFonts w:ascii="Times New Roman" w:eastAsia="Times New Roman" w:hAnsi="Times New Roman" w:cs="Times New Roman"/>
            <w:sz w:val="22"/>
            <w:szCs w:val="22"/>
          </w:rPr>
          <w:t>.</w:t>
        </w:r>
      </w:ins>
      <w:ins w:id="86" w:author="Jonathan Russell" w:date="2021-06-29T11:25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>, and these works have</w:t>
        </w:r>
      </w:ins>
      <w:ins w:id="87" w:author="Jonathan Russell" w:date="2021-06-29T11:26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 xml:space="preserve"> been performed by groups such as the San Francisco Symphony, Roomful of Teeth, So Percussion, </w:t>
        </w:r>
      </w:ins>
      <w:ins w:id="88" w:author="Jonathan Russell" w:date="2021-06-29T11:28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 xml:space="preserve">and </w:t>
        </w:r>
      </w:ins>
      <w:ins w:id="89" w:author="Jonathan Russell" w:date="2021-06-29T11:27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 xml:space="preserve">JACK quartet, </w:t>
        </w:r>
      </w:ins>
      <w:ins w:id="90" w:author="Jonathan Russell" w:date="2021-06-29T11:28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>among many others.</w:t>
        </w:r>
      </w:ins>
    </w:p>
    <w:p w14:paraId="2B53DE1A" w14:textId="1C8446E0" w:rsidR="007D62E2" w:rsidRDefault="007D62E2" w:rsidP="005F215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  <w:del w:id="91" w:author="Jonathan Russell" w:date="2021-06-29T10:45:00Z">
        <w:r w:rsidDel="00041405">
          <w:rPr>
            <w:rFonts w:ascii="Times New Roman" w:eastAsia="Times New Roman" w:hAnsi="Times New Roman" w:cs="Times New Roman"/>
            <w:sz w:val="22"/>
            <w:szCs w:val="22"/>
          </w:rPr>
          <w:delText xml:space="preserve">, </w:delText>
        </w:r>
      </w:del>
      <w:ins w:id="92" w:author="Jonathan Russell" w:date="2021-06-29T10:45:00Z">
        <w:r w:rsidR="00041405" w:rsidRPr="00041405">
          <w:rPr>
            <w:rFonts w:ascii="Times New Roman" w:eastAsia="Times New Roman" w:hAnsi="Times New Roman" w:cs="Times New Roman"/>
            <w:sz w:val="22"/>
            <w:szCs w:val="22"/>
          </w:rPr>
          <w:t xml:space="preserve">Arranging music of the past for implausible combinations of modern instruments is </w:t>
        </w:r>
      </w:ins>
      <w:ins w:id="93" w:author="Jonathan Russell" w:date="2021-06-29T12:22:00Z">
        <w:r w:rsidR="00664A0E">
          <w:rPr>
            <w:rFonts w:ascii="Times New Roman" w:eastAsia="Times New Roman" w:hAnsi="Times New Roman" w:cs="Times New Roman"/>
            <w:sz w:val="22"/>
            <w:szCs w:val="22"/>
          </w:rPr>
          <w:t xml:space="preserve">another </w:t>
        </w:r>
      </w:ins>
      <w:ins w:id="94" w:author="Jonathan Russell" w:date="2021-06-29T10:45:00Z">
        <w:r w:rsidR="00041405" w:rsidRPr="00041405">
          <w:rPr>
            <w:rFonts w:ascii="Times New Roman" w:eastAsia="Times New Roman" w:hAnsi="Times New Roman" w:cs="Times New Roman"/>
            <w:sz w:val="22"/>
            <w:szCs w:val="22"/>
          </w:rPr>
          <w:t>one of Jonathan’s favorite activities.</w:t>
        </w:r>
      </w:ins>
      <w:ins w:id="95" w:author="Jonathan Russell" w:date="2021-06-29T10:46:00Z">
        <w:r w:rsidR="00041405">
          <w:rPr>
            <w:rFonts w:ascii="Times New Roman" w:eastAsia="Times New Roman" w:hAnsi="Times New Roman" w:cs="Times New Roman"/>
            <w:sz w:val="22"/>
            <w:szCs w:val="22"/>
          </w:rPr>
          <w:t xml:space="preserve"> </w:t>
        </w:r>
      </w:ins>
      <w:ins w:id="96" w:author="Jonathan Russell" w:date="2021-06-29T14:30:00Z">
        <w:r w:rsidR="00F7116D">
          <w:rPr>
            <w:rFonts w:ascii="Times New Roman" w:eastAsia="Times New Roman" w:hAnsi="Times New Roman" w:cs="Times New Roman"/>
            <w:sz w:val="22"/>
            <w:szCs w:val="22"/>
          </w:rPr>
          <w:t xml:space="preserve">Imani Winds </w:t>
        </w:r>
      </w:ins>
      <w:ins w:id="97" w:author="Jonathan Russell" w:date="2021-06-29T14:31:00Z">
        <w:r w:rsidR="00F7116D">
          <w:rPr>
            <w:rFonts w:ascii="Times New Roman" w:eastAsia="Times New Roman" w:hAnsi="Times New Roman" w:cs="Times New Roman"/>
            <w:sz w:val="22"/>
            <w:szCs w:val="22"/>
          </w:rPr>
          <w:t>commissioned his</w:t>
        </w:r>
      </w:ins>
      <w:ins w:id="98" w:author="Jonathan Russell" w:date="2021-06-29T12:23:00Z">
        <w:r w:rsidR="00664A0E">
          <w:rPr>
            <w:rFonts w:ascii="Times New Roman" w:eastAsia="Times New Roman" w:hAnsi="Times New Roman" w:cs="Times New Roman"/>
            <w:sz w:val="22"/>
            <w:szCs w:val="22"/>
          </w:rPr>
          <w:t xml:space="preserve"> woodwind quintet arrangements of </w:t>
        </w:r>
        <w:r w:rsidR="00664A0E" w:rsidRPr="007D62E2">
          <w:rPr>
            <w:rFonts w:ascii="Times New Roman" w:eastAsia="Times New Roman" w:hAnsi="Times New Roman" w:cs="Times New Roman"/>
            <w:i/>
            <w:sz w:val="22"/>
            <w:szCs w:val="22"/>
          </w:rPr>
          <w:t>The Rite of Spring</w:t>
        </w:r>
        <w:r w:rsidR="00664A0E">
          <w:rPr>
            <w:rFonts w:ascii="Times New Roman" w:eastAsia="Times New Roman" w:hAnsi="Times New Roman" w:cs="Times New Roman"/>
            <w:sz w:val="22"/>
            <w:szCs w:val="22"/>
          </w:rPr>
          <w:t xml:space="preserve"> and </w:t>
        </w:r>
        <w:r w:rsidR="00664A0E">
          <w:rPr>
            <w:rFonts w:ascii="Times New Roman" w:eastAsia="Times New Roman" w:hAnsi="Times New Roman" w:cs="Times New Roman"/>
            <w:i/>
            <w:iCs/>
            <w:sz w:val="22"/>
            <w:szCs w:val="22"/>
          </w:rPr>
          <w:t>Scheherazade</w:t>
        </w:r>
      </w:ins>
      <w:ins w:id="99" w:author="Jonathan Russell" w:date="2021-06-29T14:31:00Z">
        <w:r w:rsidR="00F7116D">
          <w:rPr>
            <w:rFonts w:ascii="Times New Roman" w:eastAsia="Times New Roman" w:hAnsi="Times New Roman" w:cs="Times New Roman"/>
            <w:sz w:val="22"/>
            <w:szCs w:val="22"/>
          </w:rPr>
          <w:t xml:space="preserve">, </w:t>
        </w:r>
        <w:del w:id="100" w:author="Alexandra Gardner" w:date="2021-07-08T09:40:00Z">
          <w:r w:rsidR="00F7116D" w:rsidDel="00BB019A">
            <w:rPr>
              <w:rFonts w:ascii="Times New Roman" w:eastAsia="Times New Roman" w:hAnsi="Times New Roman" w:cs="Times New Roman"/>
              <w:sz w:val="22"/>
              <w:szCs w:val="22"/>
            </w:rPr>
            <w:delText>and they have</w:delText>
          </w:r>
        </w:del>
      </w:ins>
      <w:ins w:id="101" w:author="Jonathan Russell" w:date="2021-06-29T12:23:00Z">
        <w:del w:id="102" w:author="Alexandra Gardner" w:date="2021-07-08T09:40:00Z">
          <w:r w:rsidR="00664A0E" w:rsidDel="00BB019A">
            <w:rPr>
              <w:rFonts w:ascii="Times New Roman" w:eastAsia="Times New Roman" w:hAnsi="Times New Roman" w:cs="Times New Roman"/>
              <w:sz w:val="22"/>
              <w:szCs w:val="22"/>
            </w:rPr>
            <w:delText xml:space="preserve"> </w:delText>
          </w:r>
        </w:del>
      </w:ins>
      <w:ins w:id="103" w:author="Alexandra Gardner" w:date="2021-07-08T09:40:00Z">
        <w:r w:rsidR="00BB019A">
          <w:rPr>
            <w:rFonts w:ascii="Times New Roman" w:eastAsia="Times New Roman" w:hAnsi="Times New Roman" w:cs="Times New Roman"/>
            <w:sz w:val="22"/>
            <w:szCs w:val="22"/>
          </w:rPr>
          <w:t xml:space="preserve">which the ensemble has </w:t>
        </w:r>
      </w:ins>
      <w:ins w:id="104" w:author="Jonathan Russell" w:date="2021-06-29T12:23:00Z">
        <w:r w:rsidR="00664A0E">
          <w:rPr>
            <w:rFonts w:ascii="Times New Roman" w:eastAsia="Times New Roman" w:hAnsi="Times New Roman" w:cs="Times New Roman"/>
            <w:sz w:val="22"/>
            <w:szCs w:val="22"/>
          </w:rPr>
          <w:t>performed</w:t>
        </w:r>
      </w:ins>
      <w:ins w:id="105" w:author="Alexandra Gardner" w:date="2021-07-08T09:40:00Z">
        <w:r w:rsidR="00BB019A">
          <w:rPr>
            <w:rFonts w:ascii="Times New Roman" w:eastAsia="Times New Roman" w:hAnsi="Times New Roman" w:cs="Times New Roman"/>
            <w:sz w:val="22"/>
            <w:szCs w:val="22"/>
          </w:rPr>
          <w:t xml:space="preserve"> </w:t>
        </w:r>
      </w:ins>
      <w:ins w:id="106" w:author="Jonathan Russell" w:date="2021-06-29T12:23:00Z">
        <w:del w:id="107" w:author="Alexandra Gardner" w:date="2021-07-08T09:40:00Z">
          <w:r w:rsidR="00664A0E" w:rsidDel="00BB019A">
            <w:rPr>
              <w:rFonts w:ascii="Times New Roman" w:eastAsia="Times New Roman" w:hAnsi="Times New Roman" w:cs="Times New Roman"/>
              <w:sz w:val="22"/>
              <w:szCs w:val="22"/>
            </w:rPr>
            <w:delText xml:space="preserve"> them </w:delText>
          </w:r>
        </w:del>
        <w:r w:rsidR="00664A0E">
          <w:rPr>
            <w:rFonts w:ascii="Times New Roman" w:eastAsia="Times New Roman" w:hAnsi="Times New Roman" w:cs="Times New Roman"/>
            <w:sz w:val="22"/>
            <w:szCs w:val="22"/>
          </w:rPr>
          <w:t>dozens of times throughout the United States and internationally. Other e</w:t>
        </w:r>
      </w:ins>
      <w:ins w:id="108" w:author="Jonathan Russell" w:date="2021-06-29T11:19:00Z">
        <w:r w:rsidR="0014122A">
          <w:rPr>
            <w:rFonts w:ascii="Times New Roman" w:eastAsia="Times New Roman" w:hAnsi="Times New Roman" w:cs="Times New Roman"/>
            <w:sz w:val="22"/>
            <w:szCs w:val="22"/>
          </w:rPr>
          <w:t xml:space="preserve">xamples </w:t>
        </w:r>
      </w:ins>
      <w:ins w:id="109" w:author="Jonathan Russell" w:date="2021-06-29T11:20:00Z">
        <w:r w:rsidR="0014122A">
          <w:rPr>
            <w:rFonts w:ascii="Times New Roman" w:eastAsia="Times New Roman" w:hAnsi="Times New Roman" w:cs="Times New Roman"/>
            <w:sz w:val="22"/>
            <w:szCs w:val="22"/>
          </w:rPr>
          <w:t xml:space="preserve">include Bach’s </w:t>
        </w:r>
        <w:r w:rsidR="0014122A">
          <w:rPr>
            <w:rFonts w:ascii="Times New Roman" w:eastAsia="Times New Roman" w:hAnsi="Times New Roman" w:cs="Times New Roman"/>
            <w:i/>
            <w:iCs/>
            <w:sz w:val="22"/>
            <w:szCs w:val="22"/>
          </w:rPr>
          <w:t xml:space="preserve">Toccata and Fugue in D Minor </w:t>
        </w:r>
      </w:ins>
      <w:ins w:id="110" w:author="Jonathan Russell" w:date="2021-06-29T11:23:00Z">
        <w:r w:rsidR="0014122A">
          <w:rPr>
            <w:rFonts w:ascii="Times New Roman" w:eastAsia="Times New Roman" w:hAnsi="Times New Roman" w:cs="Times New Roman"/>
            <w:sz w:val="22"/>
            <w:szCs w:val="22"/>
          </w:rPr>
          <w:t xml:space="preserve">and </w:t>
        </w:r>
        <w:r w:rsidR="0014122A">
          <w:rPr>
            <w:rFonts w:ascii="Times New Roman" w:eastAsia="Times New Roman" w:hAnsi="Times New Roman" w:cs="Times New Roman"/>
            <w:i/>
            <w:iCs/>
            <w:sz w:val="22"/>
            <w:szCs w:val="22"/>
          </w:rPr>
          <w:t xml:space="preserve">Dear Theodosia </w:t>
        </w:r>
        <w:r w:rsidR="0014122A">
          <w:rPr>
            <w:rFonts w:ascii="Times New Roman" w:eastAsia="Times New Roman" w:hAnsi="Times New Roman" w:cs="Times New Roman"/>
            <w:sz w:val="22"/>
            <w:szCs w:val="22"/>
          </w:rPr>
          <w:t xml:space="preserve">from </w:t>
        </w:r>
        <w:r w:rsidR="0014122A">
          <w:rPr>
            <w:rFonts w:ascii="Times New Roman" w:eastAsia="Times New Roman" w:hAnsi="Times New Roman" w:cs="Times New Roman"/>
            <w:i/>
            <w:iCs/>
            <w:sz w:val="22"/>
            <w:szCs w:val="22"/>
          </w:rPr>
          <w:t xml:space="preserve">Hamilton </w:t>
        </w:r>
      </w:ins>
      <w:ins w:id="111" w:author="Jonathan Russell" w:date="2021-06-29T11:20:00Z">
        <w:r w:rsidR="0014122A">
          <w:rPr>
            <w:rFonts w:ascii="Times New Roman" w:eastAsia="Times New Roman" w:hAnsi="Times New Roman" w:cs="Times New Roman"/>
            <w:sz w:val="22"/>
            <w:szCs w:val="22"/>
          </w:rPr>
          <w:t xml:space="preserve">for </w:t>
        </w:r>
      </w:ins>
      <w:ins w:id="112" w:author="Jonathan Russell" w:date="2021-06-29T11:24:00Z">
        <w:r w:rsidR="0014122A">
          <w:rPr>
            <w:rFonts w:ascii="Times New Roman" w:eastAsia="Times New Roman" w:hAnsi="Times New Roman" w:cs="Times New Roman"/>
            <w:sz w:val="22"/>
            <w:szCs w:val="22"/>
          </w:rPr>
          <w:t>two</w:t>
        </w:r>
      </w:ins>
      <w:ins w:id="113" w:author="Jonathan Russell" w:date="2021-06-29T11:20:00Z">
        <w:r w:rsidR="0014122A">
          <w:rPr>
            <w:rFonts w:ascii="Times New Roman" w:eastAsia="Times New Roman" w:hAnsi="Times New Roman" w:cs="Times New Roman"/>
            <w:sz w:val="22"/>
            <w:szCs w:val="22"/>
          </w:rPr>
          <w:t xml:space="preserve"> bass clarinets; </w:t>
        </w:r>
        <w:r w:rsidR="0014122A">
          <w:rPr>
            <w:rFonts w:ascii="Times New Roman" w:eastAsia="Times New Roman" w:hAnsi="Times New Roman" w:cs="Times New Roman"/>
            <w:i/>
            <w:iCs/>
            <w:sz w:val="22"/>
            <w:szCs w:val="22"/>
          </w:rPr>
          <w:t xml:space="preserve">The Rite of Spring </w:t>
        </w:r>
        <w:r w:rsidR="0014122A">
          <w:rPr>
            <w:rFonts w:ascii="Times New Roman" w:eastAsia="Times New Roman" w:hAnsi="Times New Roman" w:cs="Times New Roman"/>
            <w:sz w:val="22"/>
            <w:szCs w:val="22"/>
          </w:rPr>
          <w:t xml:space="preserve">for electric guitar, percussion, and two bass clarinets; </w:t>
        </w:r>
      </w:ins>
      <w:ins w:id="114" w:author="Jonathan Russell" w:date="2021-06-29T11:24:00Z">
        <w:r w:rsidR="0014122A">
          <w:rPr>
            <w:rFonts w:ascii="Times New Roman" w:eastAsia="Times New Roman" w:hAnsi="Times New Roman" w:cs="Times New Roman"/>
            <w:sz w:val="22"/>
            <w:szCs w:val="22"/>
          </w:rPr>
          <w:t xml:space="preserve">and Ligeti’s harpsichord work </w:t>
        </w:r>
        <w:r w:rsidR="0014122A">
          <w:rPr>
            <w:rFonts w:ascii="Times New Roman" w:eastAsia="Times New Roman" w:hAnsi="Times New Roman" w:cs="Times New Roman"/>
            <w:i/>
            <w:iCs/>
            <w:sz w:val="22"/>
            <w:szCs w:val="22"/>
          </w:rPr>
          <w:t>Hungarian</w:t>
        </w:r>
      </w:ins>
      <w:ins w:id="115" w:author="Jonathan Russell" w:date="2021-06-29T11:25:00Z">
        <w:r w:rsidR="0014122A">
          <w:rPr>
            <w:rFonts w:ascii="Times New Roman" w:eastAsia="Times New Roman" w:hAnsi="Times New Roman" w:cs="Times New Roman"/>
            <w:i/>
            <w:iCs/>
            <w:sz w:val="22"/>
            <w:szCs w:val="22"/>
          </w:rPr>
          <w:t xml:space="preserve"> Rock </w:t>
        </w:r>
        <w:r w:rsidR="0014122A">
          <w:rPr>
            <w:rFonts w:ascii="Times New Roman" w:eastAsia="Times New Roman" w:hAnsi="Times New Roman" w:cs="Times New Roman"/>
            <w:sz w:val="22"/>
            <w:szCs w:val="22"/>
          </w:rPr>
          <w:t>for reed quintet.</w:t>
        </w:r>
      </w:ins>
      <w:del w:id="116" w:author="Jonathan Russell" w:date="2021-06-29T10:42:00Z">
        <w:r w:rsidDel="00B32003">
          <w:rPr>
            <w:rFonts w:ascii="Times New Roman" w:eastAsia="Times New Roman" w:hAnsi="Times New Roman" w:cs="Times New Roman"/>
            <w:sz w:val="22"/>
            <w:szCs w:val="22"/>
          </w:rPr>
          <w:delText xml:space="preserve">and has </w:delText>
        </w:r>
        <w:r w:rsidR="00C56822" w:rsidDel="00B32003">
          <w:rPr>
            <w:rFonts w:ascii="Times New Roman" w:eastAsia="Times New Roman" w:hAnsi="Times New Roman" w:cs="Times New Roman"/>
            <w:sz w:val="22"/>
            <w:szCs w:val="22"/>
          </w:rPr>
          <w:delText xml:space="preserve">recently </w:delText>
        </w:r>
        <w:r w:rsidDel="00B32003">
          <w:rPr>
            <w:rFonts w:ascii="Times New Roman" w:eastAsia="Times New Roman" w:hAnsi="Times New Roman" w:cs="Times New Roman"/>
            <w:sz w:val="22"/>
            <w:szCs w:val="22"/>
          </w:rPr>
          <w:delText xml:space="preserve">dabbled in electronic composition (and hopes to dabble more). </w:delText>
        </w:r>
      </w:del>
      <w:del w:id="117" w:author="Jonathan Russell" w:date="2021-06-29T10:46:00Z">
        <w:r w:rsidDel="00041405">
          <w:rPr>
            <w:rFonts w:ascii="Times New Roman" w:eastAsia="Times New Roman" w:hAnsi="Times New Roman" w:cs="Times New Roman"/>
            <w:sz w:val="22"/>
            <w:szCs w:val="22"/>
          </w:rPr>
          <w:delText xml:space="preserve">He loves the </w:delText>
        </w:r>
        <w:commentRangeStart w:id="118"/>
        <w:r w:rsidDel="00041405">
          <w:rPr>
            <w:rFonts w:ascii="Times New Roman" w:eastAsia="Times New Roman" w:hAnsi="Times New Roman" w:cs="Times New Roman"/>
            <w:sz w:val="22"/>
            <w:szCs w:val="22"/>
          </w:rPr>
          <w:delText>music of the past, and one of his favorite ways of connecting with it is by arranging it for implausible combinations of modern instruments</w:delText>
        </w:r>
        <w:commentRangeEnd w:id="118"/>
        <w:r w:rsidR="007E4C1C" w:rsidDel="00041405">
          <w:rPr>
            <w:rStyle w:val="CommentReference"/>
          </w:rPr>
          <w:commentReference w:id="118"/>
        </w:r>
        <w:r w:rsidR="00924CDB" w:rsidDel="00041405">
          <w:rPr>
            <w:rFonts w:ascii="Times New Roman" w:eastAsia="Times New Roman" w:hAnsi="Times New Roman" w:cs="Times New Roman"/>
            <w:sz w:val="22"/>
            <w:szCs w:val="22"/>
          </w:rPr>
          <w:delText xml:space="preserve">, such as </w:delText>
        </w:r>
      </w:del>
      <w:del w:id="119" w:author="Jonathan Russell" w:date="2021-06-29T10:47:00Z">
        <w:r w:rsidDel="00041405">
          <w:rPr>
            <w:rFonts w:ascii="Times New Roman" w:eastAsia="Times New Roman" w:hAnsi="Times New Roman" w:cs="Times New Roman"/>
            <w:sz w:val="22"/>
            <w:szCs w:val="22"/>
          </w:rPr>
          <w:delText xml:space="preserve">J.S. Bach’s </w:delText>
        </w:r>
        <w:r w:rsidRPr="007D62E2" w:rsidDel="00041405">
          <w:rPr>
            <w:rFonts w:ascii="Times New Roman" w:eastAsia="Times New Roman" w:hAnsi="Times New Roman" w:cs="Times New Roman"/>
            <w:i/>
            <w:sz w:val="22"/>
            <w:szCs w:val="22"/>
          </w:rPr>
          <w:delText>Toccata and Fugue in D Minor</w:delText>
        </w:r>
        <w:r w:rsidDel="00041405">
          <w:rPr>
            <w:rFonts w:ascii="Times New Roman" w:eastAsia="Times New Roman" w:hAnsi="Times New Roman" w:cs="Times New Roman"/>
            <w:sz w:val="22"/>
            <w:szCs w:val="22"/>
          </w:rPr>
          <w:delText xml:space="preserve"> for two bass clarinets; </w:delText>
        </w:r>
      </w:del>
      <w:del w:id="120" w:author="Jonathan Russell" w:date="2021-06-29T10:46:00Z">
        <w:r w:rsidDel="00041405">
          <w:rPr>
            <w:rFonts w:ascii="Times New Roman" w:eastAsia="Times New Roman" w:hAnsi="Times New Roman" w:cs="Times New Roman"/>
            <w:sz w:val="22"/>
            <w:szCs w:val="22"/>
          </w:rPr>
          <w:delText xml:space="preserve">Stravinsky’s </w:delText>
        </w:r>
        <w:r w:rsidRPr="007D62E2" w:rsidDel="00041405">
          <w:rPr>
            <w:rFonts w:ascii="Times New Roman" w:eastAsia="Times New Roman" w:hAnsi="Times New Roman" w:cs="Times New Roman"/>
            <w:i/>
            <w:sz w:val="22"/>
            <w:szCs w:val="22"/>
          </w:rPr>
          <w:delText>The Rite of Spring</w:delText>
        </w:r>
        <w:r w:rsidDel="00041405">
          <w:rPr>
            <w:rFonts w:ascii="Times New Roman" w:eastAsia="Times New Roman" w:hAnsi="Times New Roman" w:cs="Times New Roman"/>
            <w:sz w:val="22"/>
            <w:szCs w:val="22"/>
          </w:rPr>
          <w:delText xml:space="preserve"> and Rimsky-Korsakov’s </w:delText>
        </w:r>
        <w:r w:rsidDel="00041405">
          <w:rPr>
            <w:rFonts w:ascii="Times New Roman" w:eastAsia="Times New Roman" w:hAnsi="Times New Roman" w:cs="Times New Roman"/>
            <w:i/>
            <w:iCs/>
            <w:sz w:val="22"/>
            <w:szCs w:val="22"/>
          </w:rPr>
          <w:delText>Scheherazade</w:delText>
        </w:r>
        <w:r w:rsidDel="00041405">
          <w:rPr>
            <w:rFonts w:ascii="Times New Roman" w:eastAsia="Times New Roman" w:hAnsi="Times New Roman" w:cs="Times New Roman"/>
            <w:sz w:val="22"/>
            <w:szCs w:val="22"/>
          </w:rPr>
          <w:delText xml:space="preserve"> for woodwind </w:delText>
        </w:r>
        <w:commentRangeStart w:id="121"/>
        <w:r w:rsidDel="00041405">
          <w:rPr>
            <w:rFonts w:ascii="Times New Roman" w:eastAsia="Times New Roman" w:hAnsi="Times New Roman" w:cs="Times New Roman"/>
            <w:sz w:val="22"/>
            <w:szCs w:val="22"/>
          </w:rPr>
          <w:delText>quintet</w:delText>
        </w:r>
        <w:commentRangeEnd w:id="121"/>
        <w:r w:rsidR="00907793" w:rsidDel="00041405">
          <w:rPr>
            <w:rStyle w:val="CommentReference"/>
          </w:rPr>
          <w:commentReference w:id="121"/>
        </w:r>
        <w:r w:rsidDel="00041405">
          <w:rPr>
            <w:rFonts w:ascii="Times New Roman" w:eastAsia="Times New Roman" w:hAnsi="Times New Roman" w:cs="Times New Roman"/>
            <w:sz w:val="22"/>
            <w:szCs w:val="22"/>
          </w:rPr>
          <w:delText xml:space="preserve">; </w:delText>
        </w:r>
        <w:r w:rsidR="0034307B" w:rsidDel="00041405">
          <w:rPr>
            <w:rFonts w:ascii="Times New Roman" w:eastAsia="Times New Roman" w:hAnsi="Times New Roman" w:cs="Times New Roman"/>
            <w:sz w:val="22"/>
            <w:szCs w:val="22"/>
          </w:rPr>
          <w:delText>and</w:delText>
        </w:r>
      </w:del>
      <w:del w:id="122" w:author="Jonathan Russell" w:date="2021-06-29T10:47:00Z">
        <w:r w:rsidR="0034307B" w:rsidDel="00041405">
          <w:rPr>
            <w:rFonts w:ascii="Times New Roman" w:eastAsia="Times New Roman" w:hAnsi="Times New Roman" w:cs="Times New Roman"/>
            <w:sz w:val="22"/>
            <w:szCs w:val="22"/>
          </w:rPr>
          <w:delText xml:space="preserve"> </w:delText>
        </w:r>
        <w:r w:rsidDel="00041405">
          <w:rPr>
            <w:rFonts w:ascii="Times New Roman" w:eastAsia="Times New Roman" w:hAnsi="Times New Roman" w:cs="Times New Roman"/>
            <w:sz w:val="22"/>
            <w:szCs w:val="22"/>
          </w:rPr>
          <w:delText>Henry Purcel</w:delText>
        </w:r>
        <w:r w:rsidR="00C56822" w:rsidDel="00041405">
          <w:rPr>
            <w:rFonts w:ascii="Times New Roman" w:eastAsia="Times New Roman" w:hAnsi="Times New Roman" w:cs="Times New Roman"/>
            <w:sz w:val="22"/>
            <w:szCs w:val="22"/>
          </w:rPr>
          <w:delText xml:space="preserve">l’s </w:delText>
        </w:r>
        <w:r w:rsidR="00C56822" w:rsidDel="00041405">
          <w:rPr>
            <w:rFonts w:ascii="Times New Roman" w:eastAsia="Times New Roman" w:hAnsi="Times New Roman" w:cs="Times New Roman"/>
            <w:i/>
            <w:iCs/>
            <w:sz w:val="22"/>
            <w:szCs w:val="22"/>
          </w:rPr>
          <w:delText xml:space="preserve">Dido’s Lament </w:delText>
        </w:r>
        <w:r w:rsidDel="00041405">
          <w:rPr>
            <w:rFonts w:ascii="Times New Roman" w:eastAsia="Times New Roman" w:hAnsi="Times New Roman" w:cs="Times New Roman"/>
            <w:sz w:val="22"/>
            <w:szCs w:val="22"/>
          </w:rPr>
          <w:delText>for bass clarinet choir</w:delText>
        </w:r>
      </w:del>
      <w:del w:id="123" w:author="Jonathan Russell" w:date="2021-06-29T10:46:00Z">
        <w:r w:rsidR="0034307B" w:rsidDel="00041405">
          <w:rPr>
            <w:rFonts w:ascii="Times New Roman" w:eastAsia="Times New Roman" w:hAnsi="Times New Roman" w:cs="Times New Roman"/>
            <w:sz w:val="22"/>
            <w:szCs w:val="22"/>
          </w:rPr>
          <w:delText>, among many others.</w:delText>
        </w:r>
      </w:del>
    </w:p>
    <w:p w14:paraId="444CC48A" w14:textId="368BEB5B" w:rsidR="0034307B" w:rsidRPr="00287013" w:rsidRDefault="00287013" w:rsidP="005F215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Many </w:t>
      </w:r>
      <w:r w:rsidR="0034307B">
        <w:rPr>
          <w:rFonts w:ascii="Times New Roman" w:eastAsia="Times New Roman" w:hAnsi="Times New Roman" w:cs="Times New Roman"/>
          <w:sz w:val="22"/>
          <w:szCs w:val="22"/>
        </w:rPr>
        <w:t xml:space="preserve">of </w:t>
      </w:r>
      <w:r>
        <w:rPr>
          <w:rFonts w:ascii="Times New Roman" w:eastAsia="Times New Roman" w:hAnsi="Times New Roman" w:cs="Times New Roman"/>
          <w:sz w:val="22"/>
          <w:szCs w:val="22"/>
        </w:rPr>
        <w:t>Jonathan’s</w:t>
      </w:r>
      <w:r w:rsidR="0034307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del w:id="124" w:author="Alexandra Gardner" w:date="2021-07-08T09:59:00Z">
        <w:r w:rsidR="0034307B" w:rsidDel="00E22A33">
          <w:rPr>
            <w:rFonts w:ascii="Times New Roman" w:eastAsia="Times New Roman" w:hAnsi="Times New Roman" w:cs="Times New Roman"/>
            <w:sz w:val="22"/>
            <w:szCs w:val="22"/>
          </w:rPr>
          <w:delText xml:space="preserve">most </w:delText>
        </w:r>
        <w:r w:rsidDel="00E22A33">
          <w:rPr>
            <w:rFonts w:ascii="Times New Roman" w:eastAsia="Times New Roman" w:hAnsi="Times New Roman" w:cs="Times New Roman"/>
            <w:sz w:val="22"/>
            <w:szCs w:val="22"/>
          </w:rPr>
          <w:delText xml:space="preserve">meaningful </w:delText>
        </w:r>
      </w:del>
      <w:r>
        <w:rPr>
          <w:rFonts w:ascii="Times New Roman" w:eastAsia="Times New Roman" w:hAnsi="Times New Roman" w:cs="Times New Roman"/>
          <w:sz w:val="22"/>
          <w:szCs w:val="22"/>
        </w:rPr>
        <w:t>projects</w:t>
      </w:r>
      <w:r w:rsidR="0034307B">
        <w:rPr>
          <w:rFonts w:ascii="Times New Roman" w:eastAsia="Times New Roman" w:hAnsi="Times New Roman" w:cs="Times New Roman"/>
          <w:sz w:val="22"/>
          <w:szCs w:val="22"/>
        </w:rPr>
        <w:t xml:space="preserve"> have </w:t>
      </w:r>
      <w:r>
        <w:rPr>
          <w:rFonts w:ascii="Times New Roman" w:eastAsia="Times New Roman" w:hAnsi="Times New Roman" w:cs="Times New Roman"/>
          <w:sz w:val="22"/>
          <w:szCs w:val="22"/>
        </w:rPr>
        <w:t>involved</w:t>
      </w:r>
      <w:r w:rsidR="0034307B">
        <w:rPr>
          <w:rFonts w:ascii="Times New Roman" w:eastAsia="Times New Roman" w:hAnsi="Times New Roman" w:cs="Times New Roman"/>
          <w:sz w:val="22"/>
          <w:szCs w:val="22"/>
        </w:rPr>
        <w:t xml:space="preserve"> collaboration</w:t>
      </w:r>
      <w:r w:rsidR="00FE70FA">
        <w:rPr>
          <w:rFonts w:ascii="Times New Roman" w:eastAsia="Times New Roman" w:hAnsi="Times New Roman" w:cs="Times New Roman"/>
          <w:sz w:val="22"/>
          <w:szCs w:val="22"/>
        </w:rPr>
        <w:t>s</w:t>
      </w:r>
      <w:r w:rsidR="0034307B">
        <w:rPr>
          <w:rFonts w:ascii="Times New Roman" w:eastAsia="Times New Roman" w:hAnsi="Times New Roman" w:cs="Times New Roman"/>
          <w:sz w:val="22"/>
          <w:szCs w:val="22"/>
        </w:rPr>
        <w:t xml:space="preserve"> with </w:t>
      </w:r>
      <w:r w:rsidR="00FE70FA">
        <w:rPr>
          <w:rFonts w:ascii="Times New Roman" w:eastAsia="Times New Roman" w:hAnsi="Times New Roman" w:cs="Times New Roman"/>
          <w:sz w:val="22"/>
          <w:szCs w:val="22"/>
        </w:rPr>
        <w:t xml:space="preserve">or responses to </w:t>
      </w:r>
      <w:r w:rsidR="0034307B">
        <w:rPr>
          <w:rFonts w:ascii="Times New Roman" w:eastAsia="Times New Roman" w:hAnsi="Times New Roman" w:cs="Times New Roman"/>
          <w:sz w:val="22"/>
          <w:szCs w:val="22"/>
        </w:rPr>
        <w:t xml:space="preserve">other artists. </w:t>
      </w:r>
      <w:moveToRangeStart w:id="125" w:author="Jonathan Russell" w:date="2021-06-29T11:29:00Z" w:name="move75858572"/>
      <w:commentRangeStart w:id="126"/>
      <w:moveTo w:id="127" w:author="Jonathan Russell" w:date="2021-06-29T11:29:00Z">
        <w:del w:id="128" w:author="Jonathan Russell" w:date="2021-06-29T11:29:00Z">
          <w:r w:rsidR="00C96526" w:rsidDel="00C96526">
            <w:rPr>
              <w:rFonts w:ascii="Times New Roman" w:eastAsia="Times New Roman" w:hAnsi="Times New Roman" w:cs="Times New Roman"/>
              <w:sz w:val="22"/>
              <w:szCs w:val="22"/>
            </w:rPr>
            <w:delText xml:space="preserve">Jonathan </w:delText>
          </w:r>
        </w:del>
      </w:moveTo>
      <w:ins w:id="129" w:author="Jonathan Russell" w:date="2021-06-29T11:29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 xml:space="preserve">He </w:t>
        </w:r>
      </w:ins>
      <w:moveTo w:id="130" w:author="Jonathan Russell" w:date="2021-06-29T11:29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>is fascinated by the similarities and vast differences between music and these other art forms, and by the challenges of “translating” from one to the other.</w:t>
        </w:r>
        <w:commentRangeEnd w:id="126"/>
        <w:r w:rsidR="00C96526">
          <w:rPr>
            <w:rStyle w:val="CommentReference"/>
          </w:rPr>
          <w:commentReference w:id="126"/>
        </w:r>
        <w:r w:rsidR="00C96526">
          <w:rPr>
            <w:rFonts w:ascii="Times New Roman" w:eastAsia="Times New Roman" w:hAnsi="Times New Roman" w:cs="Times New Roman"/>
            <w:sz w:val="22"/>
            <w:szCs w:val="22"/>
          </w:rPr>
          <w:t xml:space="preserve"> </w:t>
        </w:r>
      </w:moveTo>
      <w:moveToRangeEnd w:id="125"/>
      <w:r>
        <w:rPr>
          <w:rFonts w:ascii="Times New Roman" w:eastAsia="Times New Roman" w:hAnsi="Times New Roman" w:cs="Times New Roman"/>
          <w:sz w:val="22"/>
          <w:szCs w:val="22"/>
        </w:rPr>
        <w:t>He has served as music director for five evening-length dance productions with San-Francisco-based choreographers Janice Garrett and Charles Moulton (Garrett + Moulton Productions), working closely with the</w:t>
      </w:r>
      <w:r w:rsidR="00C558B7">
        <w:rPr>
          <w:rFonts w:ascii="Times New Roman" w:eastAsia="Times New Roman" w:hAnsi="Times New Roman" w:cs="Times New Roman"/>
          <w:sz w:val="22"/>
          <w:szCs w:val="22"/>
        </w:rPr>
        <w:t>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to select, edit, arrange, and compose music for the productions, and then to organize, play in, and lead an ensemble of live musicians. </w:t>
      </w:r>
      <w:ins w:id="131" w:author="Jonathan Russell" w:date="2021-06-29T11:31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 xml:space="preserve">In </w:t>
        </w:r>
      </w:ins>
      <w:ins w:id="132" w:author="Jonathan Russell" w:date="2021-06-29T11:32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 xml:space="preserve">2017, he wrote a work for the ZOFO piano duo to accompany a work of street art by </w:t>
        </w:r>
        <w:proofErr w:type="spellStart"/>
        <w:r w:rsidR="00C96526">
          <w:rPr>
            <w:rFonts w:ascii="Times New Roman" w:eastAsia="Times New Roman" w:hAnsi="Times New Roman" w:cs="Times New Roman"/>
            <w:sz w:val="22"/>
            <w:szCs w:val="22"/>
          </w:rPr>
          <w:t>Stormie</w:t>
        </w:r>
        <w:proofErr w:type="spellEnd"/>
        <w:r w:rsidR="00C96526">
          <w:rPr>
            <w:rFonts w:ascii="Times New Roman" w:eastAsia="Times New Roman" w:hAnsi="Times New Roman" w:cs="Times New Roman"/>
            <w:sz w:val="22"/>
            <w:szCs w:val="22"/>
          </w:rPr>
          <w:t xml:space="preserve"> Mills that he discovered </w:t>
        </w:r>
      </w:ins>
      <w:ins w:id="133" w:author="Jonathan Russell" w:date="2021-06-29T12:24:00Z">
        <w:r w:rsidR="00664A0E">
          <w:rPr>
            <w:rFonts w:ascii="Times New Roman" w:eastAsia="Times New Roman" w:hAnsi="Times New Roman" w:cs="Times New Roman"/>
            <w:sz w:val="22"/>
            <w:szCs w:val="22"/>
          </w:rPr>
          <w:t xml:space="preserve">while living </w:t>
        </w:r>
      </w:ins>
      <w:ins w:id="134" w:author="Jonathan Russell" w:date="2021-06-29T11:32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 xml:space="preserve">in </w:t>
        </w:r>
      </w:ins>
      <w:ins w:id="135" w:author="Jonathan Russell" w:date="2021-06-29T12:24:00Z">
        <w:r w:rsidR="00664A0E">
          <w:rPr>
            <w:rFonts w:ascii="Times New Roman" w:eastAsia="Times New Roman" w:hAnsi="Times New Roman" w:cs="Times New Roman"/>
            <w:sz w:val="22"/>
            <w:szCs w:val="22"/>
          </w:rPr>
          <w:t>e</w:t>
        </w:r>
      </w:ins>
      <w:ins w:id="136" w:author="Jonathan Russell" w:date="2021-06-29T11:32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>ast</w:t>
        </w:r>
      </w:ins>
      <w:ins w:id="137" w:author="Jonathan Russell" w:date="2021-06-29T11:33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 xml:space="preserve"> London (and which has since been painted over)</w:t>
        </w:r>
      </w:ins>
      <w:ins w:id="138" w:author="Jonathan Russell" w:date="2021-06-29T11:32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 xml:space="preserve">. </w:t>
        </w:r>
      </w:ins>
      <w:r w:rsidR="00FE70FA">
        <w:rPr>
          <w:rFonts w:ascii="Times New Roman" w:eastAsia="Times New Roman" w:hAnsi="Times New Roman" w:cs="Times New Roman"/>
          <w:sz w:val="22"/>
          <w:szCs w:val="22"/>
        </w:rPr>
        <w:t xml:space="preserve">In 2019, he composed a </w:t>
      </w:r>
      <w:del w:id="139" w:author="Jonathan Russell" w:date="2021-06-29T11:33:00Z">
        <w:r w:rsidR="00FE70FA" w:rsidDel="00C96526">
          <w:rPr>
            <w:rFonts w:ascii="Times New Roman" w:eastAsia="Times New Roman" w:hAnsi="Times New Roman" w:cs="Times New Roman"/>
            <w:sz w:val="22"/>
            <w:szCs w:val="22"/>
          </w:rPr>
          <w:delText xml:space="preserve">work </w:delText>
        </w:r>
      </w:del>
      <w:ins w:id="140" w:author="Jonathan Russell" w:date="2021-06-29T11:33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 xml:space="preserve">piece </w:t>
        </w:r>
      </w:ins>
      <w:r w:rsidR="00FE70FA">
        <w:rPr>
          <w:rFonts w:ascii="Times New Roman" w:eastAsia="Times New Roman" w:hAnsi="Times New Roman" w:cs="Times New Roman"/>
          <w:sz w:val="22"/>
          <w:szCs w:val="22"/>
        </w:rPr>
        <w:t xml:space="preserve">to </w:t>
      </w:r>
      <w:del w:id="141" w:author="Jonathan Russell" w:date="2021-06-29T11:33:00Z">
        <w:r w:rsidR="00FE70FA" w:rsidDel="00C96526">
          <w:rPr>
            <w:rFonts w:ascii="Times New Roman" w:eastAsia="Times New Roman" w:hAnsi="Times New Roman" w:cs="Times New Roman"/>
            <w:sz w:val="22"/>
            <w:szCs w:val="22"/>
          </w:rPr>
          <w:delText>celebrate the life and</w:delText>
        </w:r>
      </w:del>
      <w:ins w:id="142" w:author="Jonathan Russell" w:date="2021-06-29T11:30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>accompany a work</w:t>
        </w:r>
      </w:ins>
      <w:ins w:id="143" w:author="Jonathan Russell" w:date="2021-06-29T11:31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 xml:space="preserve"> </w:t>
        </w:r>
      </w:ins>
      <w:ins w:id="144" w:author="Jonathan Russell" w:date="2021-06-29T11:33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>by</w:t>
        </w:r>
      </w:ins>
      <w:ins w:id="145" w:author="Jonathan Russell" w:date="2021-06-29T11:31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 xml:space="preserve"> </w:t>
        </w:r>
        <w:del w:id="146" w:author="Alexandra Gardner" w:date="2021-07-08T09:42:00Z">
          <w:r w:rsidR="00C96526" w:rsidDel="00BB019A">
            <w:rPr>
              <w:rFonts w:ascii="Times New Roman" w:eastAsia="Times New Roman" w:hAnsi="Times New Roman" w:cs="Times New Roman"/>
              <w:sz w:val="22"/>
              <w:szCs w:val="22"/>
            </w:rPr>
            <w:delText>the</w:delText>
          </w:r>
        </w:del>
      </w:ins>
      <w:del w:id="147" w:author="Alexandra Gardner" w:date="2021-07-08T09:42:00Z">
        <w:r w:rsidR="00FE70FA" w:rsidDel="00BB019A">
          <w:rPr>
            <w:rFonts w:ascii="Times New Roman" w:eastAsia="Times New Roman" w:hAnsi="Times New Roman" w:cs="Times New Roman"/>
            <w:sz w:val="22"/>
            <w:szCs w:val="22"/>
          </w:rPr>
          <w:delText xml:space="preserve"> intricate</w:delText>
        </w:r>
      </w:del>
      <w:ins w:id="148" w:author="Jonathan Russell" w:date="2021-06-29T11:31:00Z">
        <w:del w:id="149" w:author="Alexandra Gardner" w:date="2021-07-08T09:42:00Z">
          <w:r w:rsidR="00C96526" w:rsidDel="00BB019A">
            <w:rPr>
              <w:rFonts w:ascii="Times New Roman" w:eastAsia="Times New Roman" w:hAnsi="Times New Roman" w:cs="Times New Roman"/>
              <w:sz w:val="22"/>
              <w:szCs w:val="22"/>
            </w:rPr>
            <w:delText>ly detailed</w:delText>
          </w:r>
        </w:del>
      </w:ins>
      <w:del w:id="150" w:author="Alexandra Gardner" w:date="2021-07-08T09:42:00Z">
        <w:r w:rsidR="00FE70FA" w:rsidDel="00BB019A">
          <w:rPr>
            <w:rFonts w:ascii="Times New Roman" w:eastAsia="Times New Roman" w:hAnsi="Times New Roman" w:cs="Times New Roman"/>
            <w:sz w:val="22"/>
            <w:szCs w:val="22"/>
          </w:rPr>
          <w:delText xml:space="preserve">ly </w:delText>
        </w:r>
      </w:del>
      <w:del w:id="151" w:author="Jonathan Russell" w:date="2021-06-29T11:31:00Z">
        <w:r w:rsidR="00FE70FA" w:rsidDel="00C96526">
          <w:rPr>
            <w:rFonts w:ascii="Times New Roman" w:eastAsia="Times New Roman" w:hAnsi="Times New Roman" w:cs="Times New Roman"/>
            <w:sz w:val="22"/>
            <w:szCs w:val="22"/>
          </w:rPr>
          <w:delText xml:space="preserve">detailed work of </w:delText>
        </w:r>
      </w:del>
      <w:r w:rsidR="00FE70FA">
        <w:rPr>
          <w:rFonts w:ascii="Times New Roman" w:eastAsia="Times New Roman" w:hAnsi="Times New Roman" w:cs="Times New Roman"/>
          <w:sz w:val="22"/>
          <w:szCs w:val="22"/>
        </w:rPr>
        <w:t xml:space="preserve">woodcarver David </w:t>
      </w:r>
      <w:proofErr w:type="spellStart"/>
      <w:r w:rsidR="00FE70FA">
        <w:rPr>
          <w:rFonts w:ascii="Times New Roman" w:eastAsia="Times New Roman" w:hAnsi="Times New Roman" w:cs="Times New Roman"/>
          <w:sz w:val="22"/>
          <w:szCs w:val="22"/>
        </w:rPr>
        <w:t>Esterly</w:t>
      </w:r>
      <w:proofErr w:type="spellEnd"/>
      <w:r w:rsidR="00FE70FA">
        <w:rPr>
          <w:rFonts w:ascii="Times New Roman" w:eastAsia="Times New Roman" w:hAnsi="Times New Roman" w:cs="Times New Roman"/>
          <w:sz w:val="22"/>
          <w:szCs w:val="22"/>
        </w:rPr>
        <w:t>. That same year he</w:t>
      </w:r>
      <w:del w:id="152" w:author="Jonathan Russell" w:date="2021-06-29T11:31:00Z">
        <w:r w:rsidR="00FE70FA" w:rsidDel="00C96526">
          <w:rPr>
            <w:rFonts w:ascii="Times New Roman" w:eastAsia="Times New Roman" w:hAnsi="Times New Roman" w:cs="Times New Roman"/>
            <w:sz w:val="22"/>
            <w:szCs w:val="22"/>
          </w:rPr>
          <w:delText xml:space="preserve"> </w:delText>
        </w:r>
        <w:r w:rsidDel="00C96526">
          <w:rPr>
            <w:rFonts w:ascii="Times New Roman" w:eastAsia="Times New Roman" w:hAnsi="Times New Roman" w:cs="Times New Roman"/>
            <w:sz w:val="22"/>
            <w:szCs w:val="22"/>
          </w:rPr>
          <w:delText>also</w:delText>
        </w:r>
      </w:del>
      <w:r>
        <w:rPr>
          <w:rFonts w:ascii="Times New Roman" w:eastAsia="Times New Roman" w:hAnsi="Times New Roman" w:cs="Times New Roman"/>
          <w:sz w:val="22"/>
          <w:szCs w:val="22"/>
        </w:rPr>
        <w:t xml:space="preserve"> composed music for the Rochester-based ensemble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five</w:t>
      </w:r>
      <w:del w:id="153" w:author="Jonathan Russell" w:date="2021-07-08T16:41:00Z">
        <w:r w:rsidDel="00367A38">
          <w:rPr>
            <w:rFonts w:ascii="Times New Roman" w:eastAsia="Times New Roman" w:hAnsi="Times New Roman" w:cs="Times New Roman"/>
            <w:sz w:val="22"/>
            <w:szCs w:val="22"/>
          </w:rPr>
          <w:delText>-</w:delText>
        </w:r>
      </w:del>
      <w:r>
        <w:rPr>
          <w:rFonts w:ascii="Times New Roman" w:eastAsia="Times New Roman" w:hAnsi="Times New Roman" w:cs="Times New Roman"/>
          <w:sz w:val="22"/>
          <w:szCs w:val="22"/>
        </w:rPr>
        <w:t>by</w:t>
      </w:r>
      <w:del w:id="154" w:author="Jonathan Russell" w:date="2021-07-08T16:41:00Z">
        <w:r w:rsidDel="00367A38">
          <w:rPr>
            <w:rFonts w:ascii="Times New Roman" w:eastAsia="Times New Roman" w:hAnsi="Times New Roman" w:cs="Times New Roman"/>
            <w:sz w:val="22"/>
            <w:szCs w:val="22"/>
          </w:rPr>
          <w:delText>-</w:delText>
        </w:r>
      </w:del>
      <w:r>
        <w:rPr>
          <w:rFonts w:ascii="Times New Roman" w:eastAsia="Times New Roman" w:hAnsi="Times New Roman" w:cs="Times New Roman"/>
          <w:sz w:val="22"/>
          <w:szCs w:val="22"/>
        </w:rPr>
        <w:t>five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to accompany Judith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Schaechter’s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stunning stained glass work 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The Battle of Carnival and Lent</w:t>
      </w:r>
      <w:del w:id="155" w:author="Alexandra Gardner" w:date="2021-07-08T09:41:00Z">
        <w:r w:rsidR="00FE70FA" w:rsidDel="00BB019A">
          <w:rPr>
            <w:rFonts w:ascii="Times New Roman" w:eastAsia="Times New Roman" w:hAnsi="Times New Roman" w:cs="Times New Roman"/>
            <w:sz w:val="22"/>
            <w:szCs w:val="22"/>
          </w:rPr>
          <w:delText>, and</w:delText>
        </w:r>
        <w:r w:rsidR="007A6B4B" w:rsidDel="00BB019A">
          <w:rPr>
            <w:rFonts w:ascii="Times New Roman" w:eastAsia="Times New Roman" w:hAnsi="Times New Roman" w:cs="Times New Roman"/>
            <w:sz w:val="22"/>
            <w:szCs w:val="22"/>
          </w:rPr>
          <w:delText xml:space="preserve"> he</w:delText>
        </w:r>
        <w:r w:rsidR="00FE70FA" w:rsidDel="00BB019A">
          <w:rPr>
            <w:rFonts w:ascii="Times New Roman" w:eastAsia="Times New Roman" w:hAnsi="Times New Roman" w:cs="Times New Roman"/>
            <w:sz w:val="22"/>
            <w:szCs w:val="22"/>
          </w:rPr>
          <w:delText xml:space="preserve"> has plans to compose more music to accompany other Schaechter works in the future</w:delText>
        </w:r>
      </w:del>
      <w:r>
        <w:rPr>
          <w:rFonts w:ascii="Times New Roman" w:eastAsia="Times New Roman" w:hAnsi="Times New Roman" w:cs="Times New Roman"/>
          <w:sz w:val="22"/>
          <w:szCs w:val="22"/>
        </w:rPr>
        <w:t xml:space="preserve">. He </w:t>
      </w:r>
      <w:r w:rsidR="00924CDB">
        <w:rPr>
          <w:rFonts w:ascii="Times New Roman" w:eastAsia="Times New Roman" w:hAnsi="Times New Roman" w:cs="Times New Roman"/>
          <w:sz w:val="22"/>
          <w:szCs w:val="22"/>
        </w:rPr>
        <w:t xml:space="preserve">recently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wrote </w:t>
      </w:r>
      <w:r w:rsidR="00924CDB">
        <w:rPr>
          <w:rFonts w:ascii="Times New Roman" w:eastAsia="Times New Roman" w:hAnsi="Times New Roman" w:cs="Times New Roman"/>
          <w:sz w:val="22"/>
          <w:szCs w:val="22"/>
        </w:rPr>
        <w:t>his first film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score </w:t>
      </w:r>
      <w:r w:rsidR="00924CDB">
        <w:rPr>
          <w:rFonts w:ascii="Times New Roman" w:eastAsia="Times New Roman" w:hAnsi="Times New Roman" w:cs="Times New Roman"/>
          <w:sz w:val="22"/>
          <w:szCs w:val="22"/>
        </w:rPr>
        <w:t xml:space="preserve">for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the silent film 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Demons Before Breakfast</w:t>
      </w:r>
      <w:r w:rsidR="00C558B7">
        <w:rPr>
          <w:rFonts w:ascii="Times New Roman" w:eastAsia="Times New Roman" w:hAnsi="Times New Roman" w:cs="Times New Roman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which premiered at the 2020 “Sound of Silent Film Festival” in Chicago</w:t>
      </w:r>
      <w:r w:rsidR="00C56822">
        <w:rPr>
          <w:rFonts w:ascii="Times New Roman" w:eastAsia="Times New Roman" w:hAnsi="Times New Roman" w:cs="Times New Roman"/>
          <w:sz w:val="22"/>
          <w:szCs w:val="22"/>
        </w:rPr>
        <w:t>.</w:t>
      </w:r>
      <w:r w:rsidR="00FE70F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moveFromRangeStart w:id="156" w:author="Jonathan Russell" w:date="2021-06-29T11:29:00Z" w:name="move75858572"/>
      <w:commentRangeStart w:id="157"/>
      <w:moveFrom w:id="158" w:author="Jonathan Russell" w:date="2021-06-29T11:29:00Z">
        <w:r w:rsidR="00FE70FA" w:rsidDel="00C96526">
          <w:rPr>
            <w:rFonts w:ascii="Times New Roman" w:eastAsia="Times New Roman" w:hAnsi="Times New Roman" w:cs="Times New Roman"/>
            <w:sz w:val="22"/>
            <w:szCs w:val="22"/>
          </w:rPr>
          <w:t xml:space="preserve">Jonathan is fascinated by the similarities and vast differences between music and these other art forms, and by the challenges of “translating” </w:t>
        </w:r>
        <w:r w:rsidR="00412707" w:rsidDel="00C96526">
          <w:rPr>
            <w:rFonts w:ascii="Times New Roman" w:eastAsia="Times New Roman" w:hAnsi="Times New Roman" w:cs="Times New Roman"/>
            <w:sz w:val="22"/>
            <w:szCs w:val="22"/>
          </w:rPr>
          <w:t xml:space="preserve">from </w:t>
        </w:r>
        <w:r w:rsidR="00FE70FA" w:rsidDel="00C96526">
          <w:rPr>
            <w:rFonts w:ascii="Times New Roman" w:eastAsia="Times New Roman" w:hAnsi="Times New Roman" w:cs="Times New Roman"/>
            <w:sz w:val="22"/>
            <w:szCs w:val="22"/>
          </w:rPr>
          <w:t>one to the other.</w:t>
        </w:r>
        <w:commentRangeEnd w:id="157"/>
        <w:r w:rsidR="007E4C1C" w:rsidDel="00C96526">
          <w:rPr>
            <w:rStyle w:val="CommentReference"/>
          </w:rPr>
          <w:commentReference w:id="157"/>
        </w:r>
        <w:r w:rsidR="00FE70FA" w:rsidDel="00C96526">
          <w:rPr>
            <w:rFonts w:ascii="Times New Roman" w:eastAsia="Times New Roman" w:hAnsi="Times New Roman" w:cs="Times New Roman"/>
            <w:sz w:val="22"/>
            <w:szCs w:val="22"/>
          </w:rPr>
          <w:t xml:space="preserve"> </w:t>
        </w:r>
      </w:moveFrom>
      <w:moveFromRangeEnd w:id="156"/>
      <w:commentRangeStart w:id="159"/>
      <w:del w:id="160" w:author="Jonathan Russell" w:date="2021-06-29T10:23:00Z">
        <w:r w:rsidR="00FE70FA" w:rsidDel="00C02DC0">
          <w:rPr>
            <w:rFonts w:ascii="Times New Roman" w:eastAsia="Times New Roman" w:hAnsi="Times New Roman" w:cs="Times New Roman"/>
            <w:sz w:val="22"/>
            <w:szCs w:val="22"/>
          </w:rPr>
          <w:delText xml:space="preserve">He is also floored </w:delText>
        </w:r>
        <w:r w:rsidR="00412707" w:rsidDel="00C02DC0">
          <w:rPr>
            <w:rFonts w:ascii="Times New Roman" w:eastAsia="Times New Roman" w:hAnsi="Times New Roman" w:cs="Times New Roman"/>
            <w:sz w:val="22"/>
            <w:szCs w:val="22"/>
          </w:rPr>
          <w:delText xml:space="preserve">and </w:delText>
        </w:r>
        <w:r w:rsidR="00412707" w:rsidRPr="007E4C1C" w:rsidDel="00C02DC0">
          <w:rPr>
            <w:rFonts w:ascii="Times New Roman" w:eastAsia="Times New Roman" w:hAnsi="Times New Roman" w:cs="Times New Roman"/>
            <w:sz w:val="22"/>
            <w:szCs w:val="22"/>
            <w:highlight w:val="yellow"/>
            <w:rPrChange w:id="161" w:author="Alexandra Gardner" w:date="2021-06-07T15:49:00Z">
              <w:rPr>
                <w:rFonts w:ascii="Times New Roman" w:eastAsia="Times New Roman" w:hAnsi="Times New Roman" w:cs="Times New Roman"/>
                <w:sz w:val="22"/>
                <w:szCs w:val="22"/>
              </w:rPr>
            </w:rPrChange>
          </w:rPr>
          <w:delText>deeply</w:delText>
        </w:r>
        <w:r w:rsidR="00412707" w:rsidDel="00C02DC0">
          <w:rPr>
            <w:rFonts w:ascii="Times New Roman" w:eastAsia="Times New Roman" w:hAnsi="Times New Roman" w:cs="Times New Roman"/>
            <w:sz w:val="22"/>
            <w:szCs w:val="22"/>
          </w:rPr>
          <w:delText xml:space="preserve"> inspired </w:delText>
        </w:r>
        <w:r w:rsidR="00FE70FA" w:rsidDel="00C02DC0">
          <w:rPr>
            <w:rFonts w:ascii="Times New Roman" w:eastAsia="Times New Roman" w:hAnsi="Times New Roman" w:cs="Times New Roman"/>
            <w:sz w:val="22"/>
            <w:szCs w:val="22"/>
          </w:rPr>
          <w:delText xml:space="preserve">by the dedication and work ethic of </w:delText>
        </w:r>
        <w:r w:rsidR="00412707" w:rsidDel="00C02DC0">
          <w:rPr>
            <w:rFonts w:ascii="Times New Roman" w:eastAsia="Times New Roman" w:hAnsi="Times New Roman" w:cs="Times New Roman"/>
            <w:sz w:val="22"/>
            <w:szCs w:val="22"/>
          </w:rPr>
          <w:delText xml:space="preserve">these </w:delText>
        </w:r>
        <w:r w:rsidR="00186588" w:rsidDel="00C02DC0">
          <w:rPr>
            <w:rFonts w:ascii="Times New Roman" w:eastAsia="Times New Roman" w:hAnsi="Times New Roman" w:cs="Times New Roman"/>
            <w:sz w:val="22"/>
            <w:szCs w:val="22"/>
          </w:rPr>
          <w:delText xml:space="preserve">other </w:delText>
        </w:r>
        <w:r w:rsidR="00412707" w:rsidDel="00C02DC0">
          <w:rPr>
            <w:rFonts w:ascii="Times New Roman" w:eastAsia="Times New Roman" w:hAnsi="Times New Roman" w:cs="Times New Roman"/>
            <w:sz w:val="22"/>
            <w:szCs w:val="22"/>
          </w:rPr>
          <w:delText>artists.</w:delText>
        </w:r>
        <w:commentRangeEnd w:id="159"/>
        <w:r w:rsidR="00907793" w:rsidDel="00C02DC0">
          <w:rPr>
            <w:rStyle w:val="CommentReference"/>
          </w:rPr>
          <w:commentReference w:id="159"/>
        </w:r>
      </w:del>
    </w:p>
    <w:p w14:paraId="37FF1731" w14:textId="0097F9D3" w:rsidR="00287013" w:rsidDel="00BB019A" w:rsidRDefault="00287013" w:rsidP="00287013">
      <w:pPr>
        <w:spacing w:before="100" w:beforeAutospacing="1" w:after="100" w:afterAutospacing="1"/>
        <w:rPr>
          <w:del w:id="162" w:author="Alexandra Gardner" w:date="2021-07-08T09:44:00Z"/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As a performer, </w:t>
      </w:r>
      <w:del w:id="163" w:author="Alexandra Gardner" w:date="2021-07-08T09:44:00Z">
        <w:r w:rsidDel="00BB019A">
          <w:rPr>
            <w:rFonts w:ascii="Times New Roman" w:eastAsia="Times New Roman" w:hAnsi="Times New Roman" w:cs="Times New Roman"/>
            <w:sz w:val="22"/>
            <w:szCs w:val="22"/>
          </w:rPr>
          <w:delText xml:space="preserve">in addition to his </w:delText>
        </w:r>
      </w:del>
      <w:ins w:id="164" w:author="Jonathan Russell" w:date="2021-06-29T11:40:00Z">
        <w:del w:id="165" w:author="Alexandra Gardner" w:date="2021-07-08T09:44:00Z">
          <w:r w:rsidR="00F52A80" w:rsidDel="00BB019A">
            <w:rPr>
              <w:rFonts w:ascii="Times New Roman" w:eastAsia="Times New Roman" w:hAnsi="Times New Roman" w:cs="Times New Roman"/>
              <w:sz w:val="22"/>
              <w:szCs w:val="22"/>
            </w:rPr>
            <w:delText xml:space="preserve">extensive </w:delText>
          </w:r>
        </w:del>
      </w:ins>
      <w:del w:id="166" w:author="Alexandra Gardner" w:date="2021-07-08T09:44:00Z">
        <w:r w:rsidDel="00BB019A">
          <w:rPr>
            <w:rFonts w:ascii="Times New Roman" w:eastAsia="Times New Roman" w:hAnsi="Times New Roman" w:cs="Times New Roman"/>
            <w:sz w:val="22"/>
            <w:szCs w:val="22"/>
          </w:rPr>
          <w:delText xml:space="preserve">bass clarinet ensemble work, </w:delText>
        </w:r>
      </w:del>
      <w:r>
        <w:rPr>
          <w:rFonts w:ascii="Times New Roman" w:eastAsia="Times New Roman" w:hAnsi="Times New Roman" w:cs="Times New Roman"/>
          <w:sz w:val="22"/>
          <w:szCs w:val="22"/>
        </w:rPr>
        <w:t>Jonathan</w:t>
      </w:r>
      <w:ins w:id="167" w:author="Alexandra Gardner" w:date="2021-07-08T09:44:00Z">
        <w:r w:rsidR="00BB019A">
          <w:rPr>
            <w:rFonts w:ascii="Times New Roman" w:eastAsia="Times New Roman" w:hAnsi="Times New Roman" w:cs="Times New Roman"/>
            <w:sz w:val="22"/>
            <w:szCs w:val="22"/>
          </w:rPr>
          <w:t xml:space="preserve"> </w:t>
        </w:r>
      </w:ins>
      <w:del w:id="168" w:author="Alexandra Gardner" w:date="2021-07-08T09:44:00Z">
        <w:r w:rsidDel="00BB019A">
          <w:rPr>
            <w:rFonts w:ascii="Times New Roman" w:eastAsia="Times New Roman" w:hAnsi="Times New Roman" w:cs="Times New Roman"/>
            <w:sz w:val="22"/>
            <w:szCs w:val="22"/>
          </w:rPr>
          <w:delText xml:space="preserve"> </w:delText>
        </w:r>
      </w:del>
      <w:del w:id="169" w:author="Jonathan Russell" w:date="2021-07-08T16:42:00Z">
        <w:r w:rsidDel="00367A38">
          <w:rPr>
            <w:rFonts w:ascii="Times New Roman" w:eastAsia="Times New Roman" w:hAnsi="Times New Roman" w:cs="Times New Roman"/>
            <w:sz w:val="22"/>
            <w:szCs w:val="22"/>
          </w:rPr>
          <w:delText>also</w:delText>
        </w:r>
      </w:del>
      <w:del w:id="170" w:author="Jonathan Russell" w:date="2021-07-09T10:32:00Z">
        <w:r w:rsidDel="00477F8C">
          <w:rPr>
            <w:rFonts w:ascii="Times New Roman" w:eastAsia="Times New Roman" w:hAnsi="Times New Roman" w:cs="Times New Roman"/>
            <w:sz w:val="22"/>
            <w:szCs w:val="22"/>
          </w:rPr>
          <w:delText xml:space="preserve"> </w:delText>
        </w:r>
      </w:del>
      <w:r>
        <w:rPr>
          <w:rFonts w:ascii="Times New Roman" w:eastAsia="Times New Roman" w:hAnsi="Times New Roman" w:cs="Times New Roman"/>
          <w:sz w:val="22"/>
          <w:szCs w:val="22"/>
        </w:rPr>
        <w:t>appears frequently as a bass clarinet soloist, and as a classical and klezmer clarinetist.</w:t>
      </w:r>
      <w:del w:id="171" w:author="Jonathan Russell" w:date="2021-06-29T11:59:00Z">
        <w:r w:rsidDel="00C14F62">
          <w:rPr>
            <w:rFonts w:ascii="Times New Roman" w:eastAsia="Times New Roman" w:hAnsi="Times New Roman" w:cs="Times New Roman"/>
            <w:sz w:val="22"/>
            <w:szCs w:val="22"/>
          </w:rPr>
          <w:delText xml:space="preserve"> </w:delText>
        </w:r>
        <w:r w:rsidR="00C56822" w:rsidDel="00C14F62">
          <w:rPr>
            <w:rFonts w:ascii="Times New Roman" w:eastAsia="Times New Roman" w:hAnsi="Times New Roman" w:cs="Times New Roman"/>
            <w:sz w:val="22"/>
            <w:szCs w:val="22"/>
          </w:rPr>
          <w:delText>He especially loves playing classical chamber music and anything that makes people want to dance</w:delText>
        </w:r>
      </w:del>
      <w:ins w:id="172" w:author="Jonathan Russell" w:date="2021-06-29T11:59:00Z">
        <w:r w:rsidR="00C14F62">
          <w:rPr>
            <w:rFonts w:ascii="Times New Roman" w:eastAsia="Times New Roman" w:hAnsi="Times New Roman" w:cs="Times New Roman"/>
            <w:sz w:val="22"/>
            <w:szCs w:val="22"/>
          </w:rPr>
          <w:t xml:space="preserve"> He </w:t>
        </w:r>
        <w:del w:id="173" w:author="Alexandra Gardner" w:date="2021-07-08T09:44:00Z">
          <w:r w:rsidR="00C14F62" w:rsidDel="00BB019A">
            <w:rPr>
              <w:rFonts w:ascii="Times New Roman" w:eastAsia="Times New Roman" w:hAnsi="Times New Roman" w:cs="Times New Roman"/>
              <w:sz w:val="22"/>
              <w:szCs w:val="22"/>
            </w:rPr>
            <w:delText xml:space="preserve">also greatly enjoys </w:delText>
          </w:r>
        </w:del>
      </w:ins>
      <w:del w:id="174" w:author="Alexandra Gardner" w:date="2021-07-08T09:44:00Z">
        <w:r w:rsidR="00C56822" w:rsidDel="00BB019A">
          <w:rPr>
            <w:rFonts w:ascii="Times New Roman" w:eastAsia="Times New Roman" w:hAnsi="Times New Roman" w:cs="Times New Roman"/>
            <w:sz w:val="22"/>
            <w:szCs w:val="22"/>
          </w:rPr>
          <w:delText xml:space="preserve">. </w:delText>
        </w:r>
      </w:del>
    </w:p>
    <w:p w14:paraId="3D9DCAE7" w14:textId="477AC4F2" w:rsidR="007661DC" w:rsidRDefault="00B60FA6" w:rsidP="00E22A3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  <w:del w:id="175" w:author="Alexandra Gardner" w:date="2021-07-08T09:44:00Z">
        <w:r w:rsidDel="00BB019A">
          <w:rPr>
            <w:rFonts w:ascii="Times New Roman" w:eastAsia="Times New Roman" w:hAnsi="Times New Roman" w:cs="Times New Roman"/>
            <w:sz w:val="22"/>
            <w:szCs w:val="22"/>
          </w:rPr>
          <w:delText>Jonathan makes frequent appear</w:delText>
        </w:r>
      </w:del>
      <w:ins w:id="176" w:author="Jonathan Russell" w:date="2021-06-29T12:24:00Z">
        <w:del w:id="177" w:author="Alexandra Gardner" w:date="2021-07-08T09:44:00Z">
          <w:r w:rsidR="00664A0E" w:rsidDel="00BB019A">
            <w:rPr>
              <w:rFonts w:ascii="Times New Roman" w:eastAsia="Times New Roman" w:hAnsi="Times New Roman" w:cs="Times New Roman"/>
              <w:sz w:val="22"/>
              <w:szCs w:val="22"/>
            </w:rPr>
            <w:delText>being</w:delText>
          </w:r>
        </w:del>
      </w:ins>
      <w:del w:id="178" w:author="Alexandra Gardner" w:date="2021-07-08T09:44:00Z">
        <w:r w:rsidDel="00BB019A">
          <w:rPr>
            <w:rFonts w:ascii="Times New Roman" w:eastAsia="Times New Roman" w:hAnsi="Times New Roman" w:cs="Times New Roman"/>
            <w:sz w:val="22"/>
            <w:szCs w:val="22"/>
          </w:rPr>
          <w:delText>ances as a</w:delText>
        </w:r>
      </w:del>
      <w:ins w:id="179" w:author="Alexandra Gardner" w:date="2021-07-08T09:44:00Z">
        <w:r w:rsidR="00BB019A">
          <w:rPr>
            <w:rFonts w:ascii="Times New Roman" w:eastAsia="Times New Roman" w:hAnsi="Times New Roman" w:cs="Times New Roman"/>
            <w:sz w:val="22"/>
            <w:szCs w:val="22"/>
          </w:rPr>
          <w:t>is</w:t>
        </w:r>
      </w:ins>
      <w:ins w:id="180" w:author="Jonathan Russell" w:date="2021-07-09T10:32:00Z">
        <w:r w:rsidR="00C47283">
          <w:rPr>
            <w:rFonts w:ascii="Times New Roman" w:eastAsia="Times New Roman" w:hAnsi="Times New Roman" w:cs="Times New Roman"/>
            <w:sz w:val="22"/>
            <w:szCs w:val="22"/>
          </w:rPr>
          <w:t xml:space="preserve"> also</w:t>
        </w:r>
      </w:ins>
      <w:ins w:id="181" w:author="Alexandra Gardner" w:date="2021-07-08T09:44:00Z">
        <w:r w:rsidR="00BB019A">
          <w:rPr>
            <w:rFonts w:ascii="Times New Roman" w:eastAsia="Times New Roman" w:hAnsi="Times New Roman" w:cs="Times New Roman"/>
            <w:sz w:val="22"/>
            <w:szCs w:val="22"/>
          </w:rPr>
          <w:t xml:space="preserve"> a sought-after</w:t>
        </w:r>
      </w:ins>
      <w:r>
        <w:rPr>
          <w:rFonts w:ascii="Times New Roman" w:eastAsia="Times New Roman" w:hAnsi="Times New Roman" w:cs="Times New Roman"/>
          <w:sz w:val="22"/>
          <w:szCs w:val="22"/>
        </w:rPr>
        <w:t xml:space="preserve"> guest clinician in composition, clarinet/bass clarinet, and </w:t>
      </w:r>
      <w:del w:id="182" w:author="Jonathan Russell" w:date="2021-06-29T11:34:00Z">
        <w:r w:rsidR="007A6B4B" w:rsidDel="00C96526">
          <w:rPr>
            <w:rFonts w:ascii="Times New Roman" w:eastAsia="Times New Roman" w:hAnsi="Times New Roman" w:cs="Times New Roman"/>
            <w:sz w:val="22"/>
            <w:szCs w:val="22"/>
          </w:rPr>
          <w:delText>alternate</w:delText>
        </w:r>
        <w:r w:rsidDel="00C96526">
          <w:rPr>
            <w:rFonts w:ascii="Times New Roman" w:eastAsia="Times New Roman" w:hAnsi="Times New Roman" w:cs="Times New Roman"/>
            <w:sz w:val="22"/>
            <w:szCs w:val="22"/>
          </w:rPr>
          <w:delText xml:space="preserve"> </w:delText>
        </w:r>
      </w:del>
      <w:ins w:id="183" w:author="Jonathan Russell" w:date="2021-06-29T11:34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>creativ</w:t>
        </w:r>
      </w:ins>
      <w:ins w:id="184" w:author="Jonathan Russell" w:date="2021-06-29T14:36:00Z">
        <w:r w:rsidR="00BA5B85">
          <w:rPr>
            <w:rFonts w:ascii="Times New Roman" w:eastAsia="Times New Roman" w:hAnsi="Times New Roman" w:cs="Times New Roman"/>
            <w:sz w:val="22"/>
            <w:szCs w:val="22"/>
          </w:rPr>
          <w:t>e/unusual</w:t>
        </w:r>
      </w:ins>
      <w:ins w:id="185" w:author="Jonathan Russell" w:date="2021-06-29T11:34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 xml:space="preserve"> </w:t>
        </w:r>
      </w:ins>
      <w:del w:id="186" w:author="Jonathan Russell" w:date="2021-06-29T11:35:00Z">
        <w:r w:rsidR="00186588" w:rsidDel="00C96526">
          <w:rPr>
            <w:rFonts w:ascii="Times New Roman" w:eastAsia="Times New Roman" w:hAnsi="Times New Roman" w:cs="Times New Roman"/>
            <w:sz w:val="22"/>
            <w:szCs w:val="22"/>
          </w:rPr>
          <w:delText xml:space="preserve">musical </w:delText>
        </w:r>
        <w:r w:rsidDel="00C96526">
          <w:rPr>
            <w:rFonts w:ascii="Times New Roman" w:eastAsia="Times New Roman" w:hAnsi="Times New Roman" w:cs="Times New Roman"/>
            <w:sz w:val="22"/>
            <w:szCs w:val="22"/>
          </w:rPr>
          <w:delText>career</w:delText>
        </w:r>
        <w:r w:rsidR="00186588" w:rsidDel="00C96526">
          <w:rPr>
            <w:rFonts w:ascii="Times New Roman" w:eastAsia="Times New Roman" w:hAnsi="Times New Roman" w:cs="Times New Roman"/>
            <w:sz w:val="22"/>
            <w:szCs w:val="22"/>
          </w:rPr>
          <w:delText xml:space="preserve"> paths</w:delText>
        </w:r>
      </w:del>
      <w:ins w:id="187" w:author="Jonathan Russell" w:date="2021-06-29T11:35:00Z">
        <w:r w:rsidR="00C96526">
          <w:rPr>
            <w:rFonts w:ascii="Times New Roman" w:eastAsia="Times New Roman" w:hAnsi="Times New Roman" w:cs="Times New Roman"/>
            <w:sz w:val="22"/>
            <w:szCs w:val="22"/>
          </w:rPr>
          <w:t>music</w:t>
        </w:r>
      </w:ins>
      <w:ins w:id="188" w:author="Jonathan Russell" w:date="2021-06-29T14:36:00Z">
        <w:r w:rsidR="00BA5B85">
          <w:rPr>
            <w:rFonts w:ascii="Times New Roman" w:eastAsia="Times New Roman" w:hAnsi="Times New Roman" w:cs="Times New Roman"/>
            <w:sz w:val="22"/>
            <w:szCs w:val="22"/>
          </w:rPr>
          <w:t>al</w:t>
        </w:r>
      </w:ins>
      <w:ins w:id="189" w:author="Jonathan Russell" w:date="2021-06-29T14:32:00Z">
        <w:r w:rsidR="0007002A">
          <w:rPr>
            <w:rFonts w:ascii="Times New Roman" w:eastAsia="Times New Roman" w:hAnsi="Times New Roman" w:cs="Times New Roman"/>
            <w:sz w:val="22"/>
            <w:szCs w:val="22"/>
          </w:rPr>
          <w:t xml:space="preserve"> career</w:t>
        </w:r>
      </w:ins>
      <w:ins w:id="190" w:author="Jonathan Russell" w:date="2021-06-29T14:36:00Z">
        <w:r w:rsidR="00BA5B85">
          <w:rPr>
            <w:rFonts w:ascii="Times New Roman" w:eastAsia="Times New Roman" w:hAnsi="Times New Roman" w:cs="Times New Roman"/>
            <w:sz w:val="22"/>
            <w:szCs w:val="22"/>
          </w:rPr>
          <w:t xml:space="preserve"> </w:t>
        </w:r>
        <w:proofErr w:type="gramStart"/>
        <w:r w:rsidR="00BA5B85">
          <w:rPr>
            <w:rFonts w:ascii="Times New Roman" w:eastAsia="Times New Roman" w:hAnsi="Times New Roman" w:cs="Times New Roman"/>
            <w:sz w:val="22"/>
            <w:szCs w:val="22"/>
          </w:rPr>
          <w:t>paths</w:t>
        </w:r>
      </w:ins>
      <w:r>
        <w:rPr>
          <w:rFonts w:ascii="Times New Roman" w:eastAsia="Times New Roman" w:hAnsi="Times New Roman" w:cs="Times New Roman"/>
          <w:sz w:val="22"/>
          <w:szCs w:val="22"/>
        </w:rPr>
        <w:t>.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His unique approach emphasizes staying present and open (both literally and metaphorically) and engaging students’ sense of </w:t>
      </w:r>
      <w:r w:rsidR="00C56822">
        <w:rPr>
          <w:rFonts w:ascii="Times New Roman" w:eastAsia="Times New Roman" w:hAnsi="Times New Roman" w:cs="Times New Roman"/>
          <w:sz w:val="22"/>
          <w:szCs w:val="22"/>
        </w:rPr>
        <w:t xml:space="preserve">creative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possibility and playfulness. </w:t>
      </w:r>
      <w:del w:id="191" w:author="Jonathan Russell" w:date="2021-07-09T10:34:00Z">
        <w:r w:rsidDel="00C47283">
          <w:rPr>
            <w:rFonts w:ascii="Times New Roman" w:eastAsia="Times New Roman" w:hAnsi="Times New Roman" w:cs="Times New Roman"/>
            <w:sz w:val="22"/>
            <w:szCs w:val="22"/>
          </w:rPr>
          <w:delText xml:space="preserve">He firmly believes that every musician has the capacity to be creative, whether by composing, improvising, arranging, or interpreting old music in a fresh way. </w:delText>
        </w:r>
      </w:del>
      <w:r w:rsidR="007A6B4B">
        <w:rPr>
          <w:rFonts w:ascii="Times New Roman" w:eastAsia="Times New Roman" w:hAnsi="Times New Roman" w:cs="Times New Roman"/>
          <w:sz w:val="22"/>
          <w:szCs w:val="22"/>
        </w:rPr>
        <w:t xml:space="preserve">He has </w:t>
      </w:r>
      <w:r w:rsidR="007A6B4B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appeared in this capacity throughout the United States, as well as in Mexico, Germany, and New Zealand. </w:t>
      </w:r>
      <w:r>
        <w:rPr>
          <w:rFonts w:ascii="Times New Roman" w:eastAsia="Times New Roman" w:hAnsi="Times New Roman" w:cs="Times New Roman"/>
          <w:sz w:val="22"/>
          <w:szCs w:val="22"/>
        </w:rPr>
        <w:t>In 2021, he was one of ten bass clarinetists from around the world selected to produce a series of instructional videos and give a masterclass for the</w:t>
      </w:r>
      <w:r w:rsidR="007A6B4B">
        <w:rPr>
          <w:rFonts w:ascii="Times New Roman" w:eastAsia="Times New Roman" w:hAnsi="Times New Roman" w:cs="Times New Roman"/>
          <w:sz w:val="22"/>
          <w:szCs w:val="22"/>
        </w:rPr>
        <w:t xml:space="preserve"> online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Digital Bass Clarinet Academy.</w:t>
      </w:r>
    </w:p>
    <w:p w14:paraId="31CEA4CC" w14:textId="2159E09B" w:rsidR="00BB019A" w:rsidRDefault="00F52A80" w:rsidP="00287013">
      <w:pPr>
        <w:spacing w:before="100" w:beforeAutospacing="1" w:after="100" w:afterAutospacing="1"/>
        <w:rPr>
          <w:ins w:id="192" w:author="Alexandra Gardner" w:date="2021-07-08T09:45:00Z"/>
          <w:rFonts w:ascii="Times New Roman" w:eastAsia="Times New Roman" w:hAnsi="Times New Roman" w:cs="Times New Roman"/>
          <w:sz w:val="22"/>
          <w:szCs w:val="22"/>
        </w:rPr>
      </w:pPr>
      <w:ins w:id="193" w:author="Jonathan Russell" w:date="2021-06-29T11:42:00Z">
        <w:r>
          <w:rPr>
            <w:rFonts w:ascii="Times New Roman" w:eastAsia="Times New Roman" w:hAnsi="Times New Roman" w:cs="Times New Roman"/>
            <w:sz w:val="22"/>
            <w:szCs w:val="22"/>
          </w:rPr>
          <w:t xml:space="preserve">A card-carrying music theory nerd, Jonathan’s doctoral dissertation </w:t>
        </w:r>
      </w:ins>
      <w:ins w:id="194" w:author="Jonathan Russell" w:date="2021-06-29T14:27:00Z">
        <w:r w:rsidR="00F7116D">
          <w:rPr>
            <w:rFonts w:ascii="Times New Roman" w:eastAsia="Times New Roman" w:hAnsi="Times New Roman" w:cs="Times New Roman"/>
            <w:sz w:val="22"/>
            <w:szCs w:val="22"/>
          </w:rPr>
          <w:t>is</w:t>
        </w:r>
      </w:ins>
      <w:ins w:id="195" w:author="Jonathan Russell" w:date="2021-06-29T11:42:00Z">
        <w:r>
          <w:rPr>
            <w:rFonts w:ascii="Times New Roman" w:eastAsia="Times New Roman" w:hAnsi="Times New Roman" w:cs="Times New Roman"/>
            <w:sz w:val="22"/>
            <w:szCs w:val="22"/>
          </w:rPr>
          <w:t xml:space="preserve"> a 400+ page harmonic analysis of the entire </w:t>
        </w:r>
        <w:r>
          <w:rPr>
            <w:rFonts w:ascii="Times New Roman" w:eastAsia="Times New Roman" w:hAnsi="Times New Roman" w:cs="Times New Roman"/>
            <w:i/>
            <w:iCs/>
            <w:sz w:val="22"/>
            <w:szCs w:val="22"/>
          </w:rPr>
          <w:t xml:space="preserve">Rite of Spring. </w:t>
        </w:r>
        <w:r>
          <w:rPr>
            <w:rFonts w:ascii="Times New Roman" w:eastAsia="Times New Roman" w:hAnsi="Times New Roman" w:cs="Times New Roman"/>
            <w:sz w:val="22"/>
            <w:szCs w:val="22"/>
          </w:rPr>
          <w:t>He holds degrees from Harvard University (B.A.</w:t>
        </w:r>
      </w:ins>
      <w:ins w:id="196" w:author="Jonathan Russell" w:date="2021-06-29T11:43:00Z">
        <w:r>
          <w:rPr>
            <w:rFonts w:ascii="Times New Roman" w:eastAsia="Times New Roman" w:hAnsi="Times New Roman" w:cs="Times New Roman"/>
            <w:sz w:val="22"/>
            <w:szCs w:val="22"/>
          </w:rPr>
          <w:t>), San Francisco Conservatory of Music (M.M.)</w:t>
        </w:r>
      </w:ins>
      <w:ins w:id="197" w:author="Jonathan Russell" w:date="2021-06-29T12:00:00Z">
        <w:r w:rsidR="00C14F62">
          <w:rPr>
            <w:rFonts w:ascii="Times New Roman" w:eastAsia="Times New Roman" w:hAnsi="Times New Roman" w:cs="Times New Roman"/>
            <w:sz w:val="22"/>
            <w:szCs w:val="22"/>
          </w:rPr>
          <w:t>,</w:t>
        </w:r>
      </w:ins>
      <w:ins w:id="198" w:author="Jonathan Russell" w:date="2021-06-29T11:43:00Z">
        <w:r>
          <w:rPr>
            <w:rFonts w:ascii="Times New Roman" w:eastAsia="Times New Roman" w:hAnsi="Times New Roman" w:cs="Times New Roman"/>
            <w:sz w:val="22"/>
            <w:szCs w:val="22"/>
          </w:rPr>
          <w:t xml:space="preserve"> and Princeton University (Ph.D.)</w:t>
        </w:r>
      </w:ins>
      <w:ins w:id="199" w:author="Jonathan Russell" w:date="2021-06-29T12:00:00Z">
        <w:r w:rsidR="00C14F62">
          <w:rPr>
            <w:rFonts w:ascii="Times New Roman" w:eastAsia="Times New Roman" w:hAnsi="Times New Roman" w:cs="Times New Roman"/>
            <w:sz w:val="22"/>
            <w:szCs w:val="22"/>
          </w:rPr>
          <w:t>, and has taught at Harvard, San</w:t>
        </w:r>
      </w:ins>
      <w:ins w:id="200" w:author="Jonathan Russell" w:date="2021-06-29T11:43:00Z">
        <w:r>
          <w:rPr>
            <w:rFonts w:ascii="Times New Roman" w:eastAsia="Times New Roman" w:hAnsi="Times New Roman" w:cs="Times New Roman"/>
            <w:sz w:val="22"/>
            <w:szCs w:val="22"/>
          </w:rPr>
          <w:t xml:space="preserve"> </w:t>
        </w:r>
      </w:ins>
      <w:ins w:id="201" w:author="Jonathan Russell" w:date="2021-06-29T12:00:00Z">
        <w:r w:rsidR="00C14F62">
          <w:rPr>
            <w:rFonts w:ascii="Times New Roman" w:eastAsia="Times New Roman" w:hAnsi="Times New Roman" w:cs="Times New Roman"/>
            <w:sz w:val="22"/>
            <w:szCs w:val="22"/>
          </w:rPr>
          <w:t xml:space="preserve">Francisco Conservatory, and MIT. </w:t>
        </w:r>
      </w:ins>
      <w:ins w:id="202" w:author="Jonathan Russell" w:date="2021-06-29T13:49:00Z">
        <w:r w:rsidR="00DA2107" w:rsidRPr="00DA2107">
          <w:rPr>
            <w:rFonts w:ascii="Times New Roman" w:eastAsia="Times New Roman" w:hAnsi="Times New Roman" w:cs="Times New Roman"/>
            <w:sz w:val="22"/>
            <w:szCs w:val="22"/>
          </w:rPr>
          <w:t xml:space="preserve">His primary composition teachers have included Paul Lansky, Dmitri </w:t>
        </w:r>
        <w:proofErr w:type="spellStart"/>
        <w:r w:rsidR="00DA2107" w:rsidRPr="00DA2107">
          <w:rPr>
            <w:rFonts w:ascii="Times New Roman" w:eastAsia="Times New Roman" w:hAnsi="Times New Roman" w:cs="Times New Roman"/>
            <w:sz w:val="22"/>
            <w:szCs w:val="22"/>
          </w:rPr>
          <w:t>Tymoczko</w:t>
        </w:r>
        <w:proofErr w:type="spellEnd"/>
        <w:r w:rsidR="00DA2107" w:rsidRPr="00DA2107">
          <w:rPr>
            <w:rFonts w:ascii="Times New Roman" w:eastAsia="Times New Roman" w:hAnsi="Times New Roman" w:cs="Times New Roman"/>
            <w:sz w:val="22"/>
            <w:szCs w:val="22"/>
          </w:rPr>
          <w:t xml:space="preserve">, Dan </w:t>
        </w:r>
        <w:proofErr w:type="spellStart"/>
        <w:r w:rsidR="00DA2107" w:rsidRPr="00DA2107">
          <w:rPr>
            <w:rFonts w:ascii="Times New Roman" w:eastAsia="Times New Roman" w:hAnsi="Times New Roman" w:cs="Times New Roman"/>
            <w:sz w:val="22"/>
            <w:szCs w:val="22"/>
          </w:rPr>
          <w:t>Trueman</w:t>
        </w:r>
        <w:proofErr w:type="spellEnd"/>
        <w:r w:rsidR="00DA2107" w:rsidRPr="00DA2107">
          <w:rPr>
            <w:rFonts w:ascii="Times New Roman" w:eastAsia="Times New Roman" w:hAnsi="Times New Roman" w:cs="Times New Roman"/>
            <w:sz w:val="22"/>
            <w:szCs w:val="22"/>
          </w:rPr>
          <w:t xml:space="preserve">, Barbara White, Steve Mackey, Dan Becker, Elinor Armer, Eric Sawyer, John Stewart, and Eric </w:t>
        </w:r>
        <w:proofErr w:type="spellStart"/>
        <w:r w:rsidR="00DA2107" w:rsidRPr="00DA2107">
          <w:rPr>
            <w:rFonts w:ascii="Times New Roman" w:eastAsia="Times New Roman" w:hAnsi="Times New Roman" w:cs="Times New Roman"/>
            <w:sz w:val="22"/>
            <w:szCs w:val="22"/>
          </w:rPr>
          <w:t>Ewazen</w:t>
        </w:r>
      </w:ins>
      <w:proofErr w:type="spellEnd"/>
      <w:ins w:id="203" w:author="Jonathan Russell" w:date="2021-07-08T16:42:00Z">
        <w:r w:rsidR="00367A38">
          <w:rPr>
            <w:rFonts w:ascii="Times New Roman" w:eastAsia="Times New Roman" w:hAnsi="Times New Roman" w:cs="Times New Roman"/>
            <w:sz w:val="22"/>
            <w:szCs w:val="22"/>
          </w:rPr>
          <w:t xml:space="preserve">. His </w:t>
        </w:r>
      </w:ins>
      <w:ins w:id="204" w:author="Jonathan Russell" w:date="2021-06-29T13:49:00Z">
        <w:r w:rsidR="00DA2107" w:rsidRPr="00DA2107">
          <w:rPr>
            <w:rFonts w:ascii="Times New Roman" w:eastAsia="Times New Roman" w:hAnsi="Times New Roman" w:cs="Times New Roman"/>
            <w:sz w:val="22"/>
            <w:szCs w:val="22"/>
          </w:rPr>
          <w:t>clarinet teachers have included Janet Greene, Alan Kay, and Jo-Ann Sternberg.</w:t>
        </w:r>
        <w:r w:rsidR="00DA2107">
          <w:rPr>
            <w:rFonts w:ascii="Times New Roman" w:eastAsia="Times New Roman" w:hAnsi="Times New Roman" w:cs="Times New Roman"/>
            <w:sz w:val="22"/>
            <w:szCs w:val="22"/>
          </w:rPr>
          <w:t xml:space="preserve"> </w:t>
        </w:r>
      </w:ins>
    </w:p>
    <w:p w14:paraId="01701ECB" w14:textId="2770EA06" w:rsidR="00924CDB" w:rsidRDefault="00C558B7" w:rsidP="0028701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When not </w:t>
      </w:r>
      <w:r w:rsidR="00924CDB">
        <w:rPr>
          <w:rFonts w:ascii="Times New Roman" w:eastAsia="Times New Roman" w:hAnsi="Times New Roman" w:cs="Times New Roman"/>
          <w:sz w:val="22"/>
          <w:szCs w:val="22"/>
        </w:rPr>
        <w:t xml:space="preserve">making music, Jonathan loves exploring cities, hiking, reading, </w:t>
      </w:r>
      <w:r w:rsidR="00C56822">
        <w:rPr>
          <w:rFonts w:ascii="Times New Roman" w:eastAsia="Times New Roman" w:hAnsi="Times New Roman" w:cs="Times New Roman"/>
          <w:sz w:val="22"/>
          <w:szCs w:val="22"/>
        </w:rPr>
        <w:t xml:space="preserve">playing </w:t>
      </w:r>
      <w:ins w:id="205" w:author="Jonathan Russell" w:date="2021-06-29T14:28:00Z">
        <w:r w:rsidR="00F7116D">
          <w:rPr>
            <w:rFonts w:ascii="Times New Roman" w:eastAsia="Times New Roman" w:hAnsi="Times New Roman" w:cs="Times New Roman"/>
            <w:sz w:val="22"/>
            <w:szCs w:val="22"/>
          </w:rPr>
          <w:t xml:space="preserve">word </w:t>
        </w:r>
      </w:ins>
      <w:r w:rsidR="00C56822">
        <w:rPr>
          <w:rFonts w:ascii="Times New Roman" w:eastAsia="Times New Roman" w:hAnsi="Times New Roman" w:cs="Times New Roman"/>
          <w:sz w:val="22"/>
          <w:szCs w:val="22"/>
        </w:rPr>
        <w:t xml:space="preserve">games, </w:t>
      </w:r>
      <w:del w:id="206" w:author="Jonathan Russell" w:date="2021-06-29T12:01:00Z">
        <w:r w:rsidR="007A6B4B" w:rsidDel="00C14F62">
          <w:rPr>
            <w:rFonts w:ascii="Times New Roman" w:eastAsia="Times New Roman" w:hAnsi="Times New Roman" w:cs="Times New Roman"/>
            <w:sz w:val="22"/>
            <w:szCs w:val="22"/>
          </w:rPr>
          <w:delText xml:space="preserve">making “dad jokes,” </w:delText>
        </w:r>
      </w:del>
      <w:r w:rsidR="00924CDB">
        <w:rPr>
          <w:rFonts w:ascii="Times New Roman" w:eastAsia="Times New Roman" w:hAnsi="Times New Roman" w:cs="Times New Roman"/>
          <w:sz w:val="22"/>
          <w:szCs w:val="22"/>
        </w:rPr>
        <w:t>and improv comedy</w:t>
      </w:r>
      <w:r w:rsidR="00C56822">
        <w:rPr>
          <w:rFonts w:ascii="Times New Roman" w:eastAsia="Times New Roman" w:hAnsi="Times New Roman" w:cs="Times New Roman"/>
          <w:sz w:val="22"/>
          <w:szCs w:val="22"/>
        </w:rPr>
        <w:t xml:space="preserve"> (both watching it and feebly attempting to do it</w:t>
      </w:r>
      <w:r w:rsidR="00412707">
        <w:rPr>
          <w:rFonts w:ascii="Times New Roman" w:eastAsia="Times New Roman" w:hAnsi="Times New Roman" w:cs="Times New Roman"/>
          <w:sz w:val="22"/>
          <w:szCs w:val="22"/>
        </w:rPr>
        <w:t xml:space="preserve"> himself</w:t>
      </w:r>
      <w:r w:rsidR="00C56822">
        <w:rPr>
          <w:rFonts w:ascii="Times New Roman" w:eastAsia="Times New Roman" w:hAnsi="Times New Roman" w:cs="Times New Roman"/>
          <w:sz w:val="22"/>
          <w:szCs w:val="22"/>
        </w:rPr>
        <w:t>)</w:t>
      </w:r>
      <w:r w:rsidR="00924CDB">
        <w:rPr>
          <w:rFonts w:ascii="Times New Roman" w:eastAsia="Times New Roman" w:hAnsi="Times New Roman" w:cs="Times New Roman"/>
          <w:sz w:val="22"/>
          <w:szCs w:val="22"/>
        </w:rPr>
        <w:t xml:space="preserve">. He lives in Cambridge, MA, with his wife and 5-year-old </w:t>
      </w:r>
      <w:commentRangeStart w:id="207"/>
      <w:r w:rsidR="00924CDB">
        <w:rPr>
          <w:rFonts w:ascii="Times New Roman" w:eastAsia="Times New Roman" w:hAnsi="Times New Roman" w:cs="Times New Roman"/>
          <w:sz w:val="22"/>
          <w:szCs w:val="22"/>
        </w:rPr>
        <w:t>son</w:t>
      </w:r>
      <w:commentRangeEnd w:id="207"/>
      <w:r w:rsidR="00907793">
        <w:rPr>
          <w:rStyle w:val="CommentReference"/>
        </w:rPr>
        <w:commentReference w:id="207"/>
      </w:r>
      <w:r w:rsidR="00924CDB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4A6EB90" w14:textId="3035038A" w:rsidR="005E3457" w:rsidRDefault="005E3457" w:rsidP="007915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</w:p>
    <w:p w14:paraId="1CFA05E0" w14:textId="77777777" w:rsidR="005E3457" w:rsidRDefault="005E3457" w:rsidP="007915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</w:p>
    <w:p w14:paraId="69A5E2C8" w14:textId="77777777" w:rsidR="005E3457" w:rsidRDefault="005E3457" w:rsidP="007915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</w:p>
    <w:p w14:paraId="5E5A1127" w14:textId="77777777" w:rsidR="005E3457" w:rsidRDefault="005E3457" w:rsidP="007915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</w:p>
    <w:p w14:paraId="7A3A5961" w14:textId="77777777" w:rsidR="005E3457" w:rsidRDefault="005E3457" w:rsidP="007915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</w:p>
    <w:p w14:paraId="791C9348" w14:textId="77777777" w:rsidR="005E3457" w:rsidRDefault="005E3457" w:rsidP="007915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</w:p>
    <w:p w14:paraId="58668018" w14:textId="77777777" w:rsidR="005E3457" w:rsidRDefault="005E3457" w:rsidP="007915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</w:p>
    <w:p w14:paraId="795DA2F3" w14:textId="77777777" w:rsidR="005E3457" w:rsidRDefault="005E3457" w:rsidP="007915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</w:p>
    <w:p w14:paraId="1A2F3CF8" w14:textId="77777777" w:rsidR="005E3457" w:rsidRDefault="005E3457" w:rsidP="007915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</w:p>
    <w:p w14:paraId="16EE6683" w14:textId="36CA60F8" w:rsidR="005E3457" w:rsidRDefault="005E3457" w:rsidP="007915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</w:p>
    <w:p w14:paraId="0CF6EBBB" w14:textId="77BE0C0B" w:rsidR="005E3457" w:rsidRDefault="005E3457" w:rsidP="007915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</w:p>
    <w:p w14:paraId="50E0FB28" w14:textId="620FFC6E" w:rsidR="005E3457" w:rsidRDefault="005E3457" w:rsidP="007915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</w:p>
    <w:p w14:paraId="1A53EC11" w14:textId="2094156E" w:rsidR="005E3457" w:rsidRDefault="005E3457" w:rsidP="007915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</w:p>
    <w:p w14:paraId="6C06DAD9" w14:textId="77777777" w:rsidR="005E3457" w:rsidRDefault="005E3457" w:rsidP="007915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</w:p>
    <w:p w14:paraId="62F0466B" w14:textId="77777777" w:rsidR="005E3457" w:rsidRDefault="005E3457" w:rsidP="007915B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</w:rPr>
      </w:pPr>
    </w:p>
    <w:p w14:paraId="090319CC" w14:textId="160805F1" w:rsidR="004774BE" w:rsidRPr="00FA3DED" w:rsidRDefault="004774BE" w:rsidP="007915B2">
      <w:pPr>
        <w:rPr>
          <w:sz w:val="22"/>
          <w:szCs w:val="22"/>
        </w:rPr>
      </w:pPr>
    </w:p>
    <w:sectPr w:rsidR="004774BE" w:rsidRPr="00FA3DED" w:rsidSect="00F819F0">
      <w:pgSz w:w="12240" w:h="15840"/>
      <w:pgMar w:top="1071" w:right="1440" w:bottom="1089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Alexandra Gardner" w:date="2021-07-08T09:38:00Z" w:initials="AG">
    <w:p w14:paraId="4FBA7CFB" w14:textId="2CFC74F3" w:rsidR="00BB019A" w:rsidRDefault="00BB019A">
      <w:pPr>
        <w:pStyle w:val="CommentText"/>
      </w:pPr>
      <w:r>
        <w:rPr>
          <w:rStyle w:val="CommentReference"/>
        </w:rPr>
        <w:annotationRef/>
      </w:r>
      <w:r>
        <w:t>SO much better! :-D</w:t>
      </w:r>
    </w:p>
  </w:comment>
  <w:comment w:id="33" w:author="Alexandra Gardner" w:date="2021-06-07T16:08:00Z" w:initials="AG">
    <w:p w14:paraId="32F55232" w14:textId="77777777" w:rsidR="0049169A" w:rsidRDefault="0049169A">
      <w:pPr>
        <w:pStyle w:val="CommentText"/>
      </w:pPr>
      <w:r>
        <w:rPr>
          <w:rStyle w:val="CommentReference"/>
        </w:rPr>
        <w:annotationRef/>
      </w:r>
      <w:r>
        <w:t xml:space="preserve">This is great, and also many other composers say the same. </w:t>
      </w:r>
    </w:p>
    <w:p w14:paraId="44F30EAC" w14:textId="7432E955" w:rsidR="0049169A" w:rsidRDefault="0049169A">
      <w:pPr>
        <w:pStyle w:val="CommentText"/>
      </w:pPr>
      <w:r>
        <w:t>Questions to ponder:</w:t>
      </w:r>
    </w:p>
    <w:p w14:paraId="6B95B27B" w14:textId="77777777" w:rsidR="0049169A" w:rsidRDefault="0049169A">
      <w:pPr>
        <w:pStyle w:val="CommentText"/>
      </w:pPr>
      <w:r>
        <w:t>What makes your artistry unique?</w:t>
      </w:r>
    </w:p>
    <w:p w14:paraId="2BD3F42F" w14:textId="77777777" w:rsidR="0049169A" w:rsidRDefault="0049169A">
      <w:pPr>
        <w:pStyle w:val="CommentText"/>
      </w:pPr>
      <w:r>
        <w:t>What would you like said about you by your musical friends &amp; colleagues at your memorial service?</w:t>
      </w:r>
    </w:p>
    <w:p w14:paraId="6C2EED55" w14:textId="77777777" w:rsidR="0049169A" w:rsidRDefault="0049169A">
      <w:pPr>
        <w:pStyle w:val="CommentText"/>
      </w:pPr>
      <w:r>
        <w:t>What would you like The New York Times to say about you in a profile?</w:t>
      </w:r>
    </w:p>
    <w:p w14:paraId="1A74EFE1" w14:textId="19576D92" w:rsidR="0049169A" w:rsidRDefault="0049169A">
      <w:pPr>
        <w:pStyle w:val="CommentText"/>
      </w:pPr>
      <w:r>
        <w:t>(</w:t>
      </w:r>
      <w:proofErr w:type="gramStart"/>
      <w:r>
        <w:t>Yes</w:t>
      </w:r>
      <w:proofErr w:type="gramEnd"/>
      <w:r>
        <w:t xml:space="preserve"> I know this is hard! But once you get it, you got it. ;-)</w:t>
      </w:r>
    </w:p>
  </w:comment>
  <w:comment w:id="56" w:author="Alexandra Gardner" w:date="2021-06-07T15:51:00Z" w:initials="AG">
    <w:p w14:paraId="2D135468" w14:textId="5397BF1D" w:rsidR="007E4C1C" w:rsidRDefault="007E4C1C">
      <w:pPr>
        <w:pStyle w:val="CommentText"/>
      </w:pPr>
      <w:r>
        <w:rPr>
          <w:rStyle w:val="CommentReference"/>
        </w:rPr>
        <w:annotationRef/>
      </w:r>
      <w:r>
        <w:t xml:space="preserve">This is good – </w:t>
      </w:r>
      <w:r w:rsidR="0049169A">
        <w:t xml:space="preserve">maybe restructure the paragraph a bit and </w:t>
      </w:r>
      <w:r>
        <w:t>move it to the top where it will be noticed!</w:t>
      </w:r>
    </w:p>
  </w:comment>
  <w:comment w:id="118" w:author="Alexandra Gardner" w:date="2021-06-07T15:54:00Z" w:initials="AG">
    <w:p w14:paraId="0B25EF22" w14:textId="332530CD" w:rsidR="007E4C1C" w:rsidRDefault="007E4C1C">
      <w:pPr>
        <w:pStyle w:val="CommentText"/>
      </w:pPr>
      <w:r>
        <w:rPr>
          <w:rStyle w:val="CommentReference"/>
        </w:rPr>
        <w:annotationRef/>
      </w:r>
      <w:r>
        <w:t>Love this! Maybe start the paragraph w/ something like, “Arranging music of the past for implausible combinations of modern instruments is one of Jonathan’s favorite activities.”</w:t>
      </w:r>
    </w:p>
  </w:comment>
  <w:comment w:id="121" w:author="Alexandra Gardner" w:date="2021-06-07T16:06:00Z" w:initials="AG">
    <w:p w14:paraId="2F928155" w14:textId="02304694" w:rsidR="00907793" w:rsidRDefault="00907793">
      <w:pPr>
        <w:pStyle w:val="CommentText"/>
      </w:pPr>
      <w:r>
        <w:rPr>
          <w:rStyle w:val="CommentReference"/>
        </w:rPr>
        <w:annotationRef/>
      </w:r>
      <w:proofErr w:type="spellStart"/>
      <w:r>
        <w:t>Ummmm</w:t>
      </w:r>
      <w:proofErr w:type="spellEnd"/>
      <w:r>
        <w:t xml:space="preserve"> yes and one of them was the IMANI Quintet – don’t leave that stuff out</w:t>
      </w:r>
      <w:r w:rsidR="0049169A">
        <w:t>! Also didn’t they perform it like hundreds of times?! Tell us!</w:t>
      </w:r>
    </w:p>
  </w:comment>
  <w:comment w:id="126" w:author="Alexandra Gardner" w:date="2021-06-07T15:56:00Z" w:initials="AG">
    <w:p w14:paraId="28FFF030" w14:textId="77777777" w:rsidR="00C96526" w:rsidRDefault="00C96526" w:rsidP="00C96526">
      <w:pPr>
        <w:pStyle w:val="CommentText"/>
      </w:pPr>
      <w:r>
        <w:rPr>
          <w:rStyle w:val="CommentReference"/>
        </w:rPr>
        <w:annotationRef/>
      </w:r>
      <w:r>
        <w:t>Start the paragraph w/ this, then elaborate w/ the rest.</w:t>
      </w:r>
    </w:p>
  </w:comment>
  <w:comment w:id="157" w:author="Alexandra Gardner" w:date="2021-06-07T15:56:00Z" w:initials="AG">
    <w:p w14:paraId="34CE0071" w14:textId="521A8582" w:rsidR="007E4C1C" w:rsidRDefault="007E4C1C">
      <w:pPr>
        <w:pStyle w:val="CommentText"/>
      </w:pPr>
      <w:r>
        <w:rPr>
          <w:rStyle w:val="CommentReference"/>
        </w:rPr>
        <w:annotationRef/>
      </w:r>
      <w:r>
        <w:t>Start the paragraph w/ this, then elaborate</w:t>
      </w:r>
      <w:r w:rsidR="00907793">
        <w:t xml:space="preserve"> w/ the rest.</w:t>
      </w:r>
    </w:p>
  </w:comment>
  <w:comment w:id="159" w:author="Alexandra Gardner" w:date="2021-06-07T16:01:00Z" w:initials="AG">
    <w:p w14:paraId="5E80A683" w14:textId="7FC65BD6" w:rsidR="00907793" w:rsidRDefault="00907793">
      <w:pPr>
        <w:pStyle w:val="CommentText"/>
      </w:pPr>
      <w:r>
        <w:rPr>
          <w:rStyle w:val="CommentReference"/>
        </w:rPr>
        <w:annotationRef/>
      </w:r>
      <w:r>
        <w:t>Yes, agree, but also it doesn’t need to be in your bio – cut. ;-)</w:t>
      </w:r>
    </w:p>
  </w:comment>
  <w:comment w:id="207" w:author="Alexandra Gardner" w:date="2021-06-07T16:03:00Z" w:initials="AG">
    <w:p w14:paraId="0EDD046E" w14:textId="77777777" w:rsidR="00907793" w:rsidRDefault="00907793">
      <w:pPr>
        <w:pStyle w:val="CommentText"/>
      </w:pPr>
      <w:r>
        <w:rPr>
          <w:rStyle w:val="CommentReference"/>
        </w:rPr>
        <w:annotationRef/>
      </w:r>
      <w:r>
        <w:t xml:space="preserve">This is a great start to a new bio! Can you think more </w:t>
      </w:r>
      <w:proofErr w:type="gramStart"/>
      <w:r>
        <w:t>about:</w:t>
      </w:r>
      <w:proofErr w:type="gramEnd"/>
    </w:p>
    <w:p w14:paraId="6AF207FD" w14:textId="77777777" w:rsidR="00907793" w:rsidRDefault="00907793" w:rsidP="00907793">
      <w:pPr>
        <w:pStyle w:val="CommentText"/>
        <w:numPr>
          <w:ilvl w:val="0"/>
          <w:numId w:val="1"/>
        </w:numPr>
      </w:pPr>
      <w:r>
        <w:t xml:space="preserve"> Making a few of the </w:t>
      </w:r>
      <w:proofErr w:type="gramStart"/>
      <w:r>
        <w:t>paragraphs</w:t>
      </w:r>
      <w:proofErr w:type="gramEnd"/>
      <w:r>
        <w:t xml:space="preserve"> w/ a different structure so it’s not all “Jonathan this, Jonathan that…”</w:t>
      </w:r>
    </w:p>
    <w:p w14:paraId="6039B368" w14:textId="77777777" w:rsidR="00907793" w:rsidRDefault="00907793" w:rsidP="00907793">
      <w:pPr>
        <w:pStyle w:val="CommentText"/>
        <w:numPr>
          <w:ilvl w:val="0"/>
          <w:numId w:val="1"/>
        </w:numPr>
      </w:pPr>
      <w:r>
        <w:t xml:space="preserve"> Don’t forget your education!</w:t>
      </w:r>
    </w:p>
    <w:p w14:paraId="66556C78" w14:textId="77777777" w:rsidR="00907793" w:rsidRDefault="00907793" w:rsidP="00907793">
      <w:pPr>
        <w:pStyle w:val="CommentText"/>
        <w:numPr>
          <w:ilvl w:val="0"/>
          <w:numId w:val="1"/>
        </w:numPr>
      </w:pPr>
      <w:r>
        <w:t xml:space="preserve"> See above comments for more. </w:t>
      </w:r>
      <w:r>
        <w:sym w:font="Wingdings" w:char="F04A"/>
      </w:r>
    </w:p>
    <w:p w14:paraId="06F29FD3" w14:textId="249CD48A" w:rsidR="00907793" w:rsidRDefault="00907793" w:rsidP="00907793">
      <w:pPr>
        <w:pStyle w:val="CommentText"/>
      </w:pPr>
      <w:r>
        <w:t>Yay!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FBA7CFB" w15:done="0"/>
  <w15:commentEx w15:paraId="1A74EFE1" w15:done="0"/>
  <w15:commentEx w15:paraId="2D135468" w15:done="0"/>
  <w15:commentEx w15:paraId="0B25EF22" w15:done="0"/>
  <w15:commentEx w15:paraId="2F928155" w15:done="0"/>
  <w15:commentEx w15:paraId="28FFF030" w15:done="0"/>
  <w15:commentEx w15:paraId="34CE0071" w15:done="0"/>
  <w15:commentEx w15:paraId="5E80A683" w15:done="0"/>
  <w15:commentEx w15:paraId="06F29FD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14629" w16cex:dateUtc="2021-07-08T13:38:00Z"/>
  <w16cex:commentExtensible w16cex:durableId="2468C316" w16cex:dateUtc="2021-06-07T20:08:00Z"/>
  <w16cex:commentExtensible w16cex:durableId="2468BF1E" w16cex:dateUtc="2021-06-07T19:51:00Z"/>
  <w16cex:commentExtensible w16cex:durableId="2468BFA3" w16cex:dateUtc="2021-06-07T19:54:00Z"/>
  <w16cex:commentExtensible w16cex:durableId="2468C28D" w16cex:dateUtc="2021-06-07T20:06:00Z"/>
  <w16cex:commentExtensible w16cex:durableId="2485828C" w16cex:dateUtc="2021-06-07T19:56:00Z"/>
  <w16cex:commentExtensible w16cex:durableId="2468C043" w16cex:dateUtc="2021-06-07T19:56:00Z"/>
  <w16cex:commentExtensible w16cex:durableId="2468C15C" w16cex:dateUtc="2021-06-07T20:01:00Z"/>
  <w16cex:commentExtensible w16cex:durableId="2468C1D9" w16cex:dateUtc="2021-06-07T20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FBA7CFB" w16cid:durableId="24914629"/>
  <w16cid:commentId w16cid:paraId="1A74EFE1" w16cid:durableId="2468C316"/>
  <w16cid:commentId w16cid:paraId="2D135468" w16cid:durableId="2468BF1E"/>
  <w16cid:commentId w16cid:paraId="0B25EF22" w16cid:durableId="2468BFA3"/>
  <w16cid:commentId w16cid:paraId="2F928155" w16cid:durableId="2468C28D"/>
  <w16cid:commentId w16cid:paraId="28FFF030" w16cid:durableId="2485828C"/>
  <w16cid:commentId w16cid:paraId="34CE0071" w16cid:durableId="2468C043"/>
  <w16cid:commentId w16cid:paraId="5E80A683" w16cid:durableId="2468C15C"/>
  <w16cid:commentId w16cid:paraId="06F29FD3" w16cid:durableId="2468C1D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164894"/>
    <w:multiLevelType w:val="hybridMultilevel"/>
    <w:tmpl w:val="33B04494"/>
    <w:lvl w:ilvl="0" w:tplc="62D874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onathan Russell">
    <w15:presenceInfo w15:providerId="Windows Live" w15:userId="f18c2f0d79c3cb82"/>
  </w15:person>
  <w15:person w15:author="Alexandra Gardner">
    <w15:presenceInfo w15:providerId="Windows Live" w15:userId="b7c5bc93deb71b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227"/>
    <w:rsid w:val="000110C4"/>
    <w:rsid w:val="00041405"/>
    <w:rsid w:val="00053D9E"/>
    <w:rsid w:val="0007002A"/>
    <w:rsid w:val="000773B2"/>
    <w:rsid w:val="0014122A"/>
    <w:rsid w:val="00186588"/>
    <w:rsid w:val="00287013"/>
    <w:rsid w:val="0034307B"/>
    <w:rsid w:val="00367A38"/>
    <w:rsid w:val="003F55FE"/>
    <w:rsid w:val="00412707"/>
    <w:rsid w:val="004774BE"/>
    <w:rsid w:val="00477F8C"/>
    <w:rsid w:val="0049169A"/>
    <w:rsid w:val="0049756F"/>
    <w:rsid w:val="005E3457"/>
    <w:rsid w:val="005F2158"/>
    <w:rsid w:val="00664A0E"/>
    <w:rsid w:val="006B1227"/>
    <w:rsid w:val="006C4A2A"/>
    <w:rsid w:val="007429D1"/>
    <w:rsid w:val="00744EFB"/>
    <w:rsid w:val="007661DC"/>
    <w:rsid w:val="007915B2"/>
    <w:rsid w:val="007A6B4B"/>
    <w:rsid w:val="007D62E2"/>
    <w:rsid w:val="007E4C1C"/>
    <w:rsid w:val="00907793"/>
    <w:rsid w:val="00924CDB"/>
    <w:rsid w:val="00A47DE0"/>
    <w:rsid w:val="00B32003"/>
    <w:rsid w:val="00B60FA6"/>
    <w:rsid w:val="00B84227"/>
    <w:rsid w:val="00BA5B85"/>
    <w:rsid w:val="00BB019A"/>
    <w:rsid w:val="00C02DC0"/>
    <w:rsid w:val="00C14F62"/>
    <w:rsid w:val="00C42D02"/>
    <w:rsid w:val="00C47283"/>
    <w:rsid w:val="00C558B7"/>
    <w:rsid w:val="00C56822"/>
    <w:rsid w:val="00C96526"/>
    <w:rsid w:val="00DA2107"/>
    <w:rsid w:val="00E22A33"/>
    <w:rsid w:val="00EB2C1C"/>
    <w:rsid w:val="00ED1BC3"/>
    <w:rsid w:val="00F52A80"/>
    <w:rsid w:val="00F7116D"/>
    <w:rsid w:val="00F819F0"/>
    <w:rsid w:val="00F90C21"/>
    <w:rsid w:val="00FA3DED"/>
    <w:rsid w:val="00FE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D748D3"/>
  <w15:chartTrackingRefBased/>
  <w15:docId w15:val="{9D799952-5990-0143-94A0-01E4F013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422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B84227"/>
    <w:rPr>
      <w:i/>
      <w:iCs/>
    </w:rPr>
  </w:style>
  <w:style w:type="paragraph" w:customStyle="1" w:styleId="wp-caption-text">
    <w:name w:val="wp-caption-text"/>
    <w:basedOn w:val="Normal"/>
    <w:rsid w:val="00B8422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copre">
    <w:name w:val="acopre"/>
    <w:basedOn w:val="DefaultParagraphFont"/>
    <w:rsid w:val="007915B2"/>
  </w:style>
  <w:style w:type="paragraph" w:styleId="BalloonText">
    <w:name w:val="Balloon Text"/>
    <w:basedOn w:val="Normal"/>
    <w:link w:val="BalloonTextChar"/>
    <w:uiPriority w:val="99"/>
    <w:semiHidden/>
    <w:unhideWhenUsed/>
    <w:rsid w:val="007D62E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2E2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E4C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C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C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C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C1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4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5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2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4D9F96-D105-FF4E-A728-1A2022F5F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Russell</dc:creator>
  <cp:keywords/>
  <dc:description/>
  <cp:lastModifiedBy>Jonathan Russell</cp:lastModifiedBy>
  <cp:revision>3</cp:revision>
  <dcterms:created xsi:type="dcterms:W3CDTF">2021-07-09T14:32:00Z</dcterms:created>
  <dcterms:modified xsi:type="dcterms:W3CDTF">2021-07-09T14:34:00Z</dcterms:modified>
</cp:coreProperties>
</file>